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8F0F1C" w14:paraId="71CC2985" w14:textId="77777777" w:rsidTr="00936F32">
        <w:tc>
          <w:tcPr>
            <w:tcW w:w="1620" w:type="dxa"/>
            <w:tcBorders>
              <w:bottom w:val="single" w:sz="4" w:space="0" w:color="000000"/>
            </w:tcBorders>
            <w:shd w:val="clear" w:color="auto" w:fill="FFFFFF"/>
            <w:vAlign w:val="center"/>
          </w:tcPr>
          <w:p w14:paraId="4980BEA6"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6B1ED3D9" w14:textId="029EF22F" w:rsidR="008F0F1C" w:rsidRPr="00936F32" w:rsidRDefault="00A366E6" w:rsidP="00777760">
            <w:pPr>
              <w:pBdr>
                <w:top w:val="nil"/>
                <w:left w:val="nil"/>
                <w:bottom w:val="nil"/>
                <w:right w:val="nil"/>
                <w:between w:val="nil"/>
              </w:pBdr>
              <w:spacing w:line="240" w:lineRule="auto"/>
              <w:ind w:left="0" w:hanging="2"/>
              <w:rPr>
                <w:rFonts w:ascii="Arial" w:eastAsia="Arial" w:hAnsi="Arial" w:cs="Arial"/>
                <w:b/>
                <w:color w:val="000000"/>
              </w:rPr>
            </w:pPr>
            <w:hyperlink r:id="rId9" w:history="1">
              <w:r w:rsidR="00777760" w:rsidRPr="00777760">
                <w:rPr>
                  <w:rStyle w:val="Hyperlink"/>
                  <w:rFonts w:ascii="Arial" w:eastAsia="Arial" w:hAnsi="Arial" w:cs="Arial"/>
                  <w:b/>
                </w:rPr>
                <w:t>1151</w:t>
              </w:r>
            </w:hyperlink>
          </w:p>
        </w:tc>
        <w:tc>
          <w:tcPr>
            <w:tcW w:w="900" w:type="dxa"/>
            <w:tcBorders>
              <w:bottom w:val="single" w:sz="4" w:space="0" w:color="000000"/>
            </w:tcBorders>
            <w:shd w:val="clear" w:color="auto" w:fill="FFFFFF"/>
            <w:vAlign w:val="center"/>
          </w:tcPr>
          <w:p w14:paraId="18B21B1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NPRR Title</w:t>
            </w:r>
          </w:p>
        </w:tc>
        <w:tc>
          <w:tcPr>
            <w:tcW w:w="6660" w:type="dxa"/>
            <w:tcBorders>
              <w:bottom w:val="single" w:sz="4" w:space="0" w:color="000000"/>
            </w:tcBorders>
            <w:shd w:val="clear" w:color="auto" w:fill="auto"/>
            <w:vAlign w:val="center"/>
          </w:tcPr>
          <w:p w14:paraId="03C6843F"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w:t>
            </w:r>
            <w:r w:rsidR="00CA05AA">
              <w:rPr>
                <w:rFonts w:ascii="Arial" w:eastAsia="Arial" w:hAnsi="Arial" w:cs="Arial"/>
                <w:b/>
                <w:color w:val="000000"/>
              </w:rPr>
              <w:t xml:space="preserve">rotocol </w:t>
            </w:r>
            <w:r>
              <w:rPr>
                <w:rFonts w:ascii="Arial" w:eastAsia="Arial" w:hAnsi="Arial" w:cs="Arial"/>
                <w:b/>
                <w:color w:val="000000"/>
              </w:rPr>
              <w:t>R</w:t>
            </w:r>
            <w:r w:rsidR="00CA05AA">
              <w:rPr>
                <w:rFonts w:ascii="Arial" w:eastAsia="Arial" w:hAnsi="Arial" w:cs="Arial"/>
                <w:b/>
                <w:color w:val="000000"/>
              </w:rPr>
              <w:t xml:space="preserve">evision </w:t>
            </w:r>
            <w:r>
              <w:rPr>
                <w:rFonts w:ascii="Arial" w:eastAsia="Arial" w:hAnsi="Arial" w:cs="Arial"/>
                <w:b/>
                <w:color w:val="000000"/>
              </w:rPr>
              <w:t>S</w:t>
            </w:r>
            <w:r w:rsidR="00CA05AA">
              <w:rPr>
                <w:rFonts w:ascii="Arial" w:eastAsia="Arial" w:hAnsi="Arial" w:cs="Arial"/>
                <w:b/>
                <w:color w:val="000000"/>
              </w:rPr>
              <w:t>ubcommittee Meeting Requirement</w:t>
            </w:r>
          </w:p>
        </w:tc>
      </w:tr>
      <w:tr w:rsidR="00584B25" w14:paraId="661FFBB8" w14:textId="77777777" w:rsidTr="00953D56">
        <w:trPr>
          <w:trHeight w:val="518"/>
        </w:trPr>
        <w:tc>
          <w:tcPr>
            <w:tcW w:w="2880" w:type="dxa"/>
            <w:gridSpan w:val="2"/>
            <w:shd w:val="clear" w:color="auto" w:fill="FFFFFF"/>
            <w:vAlign w:val="center"/>
          </w:tcPr>
          <w:p w14:paraId="4061BBD7" w14:textId="67D35537"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Date of Decision</w:t>
            </w:r>
          </w:p>
        </w:tc>
        <w:tc>
          <w:tcPr>
            <w:tcW w:w="7560" w:type="dxa"/>
            <w:gridSpan w:val="2"/>
            <w:shd w:val="clear" w:color="auto" w:fill="auto"/>
          </w:tcPr>
          <w:p w14:paraId="00700FEF" w14:textId="6D1B5EA9" w:rsidR="00584B25" w:rsidRPr="00936F32" w:rsidRDefault="00ED31E3" w:rsidP="00584B2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January 24, 2023</w:t>
            </w:r>
          </w:p>
        </w:tc>
      </w:tr>
      <w:tr w:rsidR="00584B25" w14:paraId="59E8FDF4" w14:textId="77777777" w:rsidTr="00953D56">
        <w:trPr>
          <w:trHeight w:val="518"/>
        </w:trPr>
        <w:tc>
          <w:tcPr>
            <w:tcW w:w="2880" w:type="dxa"/>
            <w:gridSpan w:val="2"/>
            <w:shd w:val="clear" w:color="auto" w:fill="FFFFFF"/>
            <w:vAlign w:val="center"/>
          </w:tcPr>
          <w:p w14:paraId="66D34002" w14:textId="1A475449"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Action</w:t>
            </w:r>
          </w:p>
        </w:tc>
        <w:tc>
          <w:tcPr>
            <w:tcW w:w="7560" w:type="dxa"/>
            <w:gridSpan w:val="2"/>
            <w:shd w:val="clear" w:color="auto" w:fill="auto"/>
          </w:tcPr>
          <w:p w14:paraId="514B898E" w14:textId="3D7926F2"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Recommended Approval</w:t>
            </w:r>
          </w:p>
        </w:tc>
      </w:tr>
      <w:tr w:rsidR="00584B25" w14:paraId="22FF4A8D" w14:textId="77777777" w:rsidTr="00953D56">
        <w:trPr>
          <w:trHeight w:val="518"/>
        </w:trPr>
        <w:tc>
          <w:tcPr>
            <w:tcW w:w="2880" w:type="dxa"/>
            <w:gridSpan w:val="2"/>
            <w:shd w:val="clear" w:color="auto" w:fill="FFFFFF"/>
            <w:vAlign w:val="center"/>
          </w:tcPr>
          <w:p w14:paraId="345B050C" w14:textId="6BD7F51E"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 xml:space="preserve">Timeline </w:t>
            </w:r>
          </w:p>
        </w:tc>
        <w:tc>
          <w:tcPr>
            <w:tcW w:w="7560" w:type="dxa"/>
            <w:gridSpan w:val="2"/>
            <w:shd w:val="clear" w:color="auto" w:fill="auto"/>
          </w:tcPr>
          <w:p w14:paraId="22DD6884" w14:textId="56E36C9E"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Normal</w:t>
            </w:r>
          </w:p>
        </w:tc>
      </w:tr>
      <w:tr w:rsidR="00584B25" w14:paraId="27669137" w14:textId="77777777" w:rsidTr="00953D56">
        <w:trPr>
          <w:trHeight w:val="518"/>
        </w:trPr>
        <w:tc>
          <w:tcPr>
            <w:tcW w:w="2880" w:type="dxa"/>
            <w:gridSpan w:val="2"/>
            <w:shd w:val="clear" w:color="auto" w:fill="FFFFFF"/>
            <w:vAlign w:val="center"/>
          </w:tcPr>
          <w:p w14:paraId="6EF85276" w14:textId="6DCAD8D0"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Proposed Effective Date</w:t>
            </w:r>
          </w:p>
        </w:tc>
        <w:tc>
          <w:tcPr>
            <w:tcW w:w="7560" w:type="dxa"/>
            <w:gridSpan w:val="2"/>
            <w:shd w:val="clear" w:color="auto" w:fill="auto"/>
          </w:tcPr>
          <w:p w14:paraId="47807DCA" w14:textId="4EF16A33" w:rsidR="00584B25" w:rsidRDefault="00277191" w:rsidP="00584B2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April 1, 2023</w:t>
            </w:r>
          </w:p>
        </w:tc>
      </w:tr>
      <w:tr w:rsidR="00584B25" w14:paraId="7256337C" w14:textId="77777777" w:rsidTr="00953D56">
        <w:trPr>
          <w:trHeight w:val="518"/>
        </w:trPr>
        <w:tc>
          <w:tcPr>
            <w:tcW w:w="2880" w:type="dxa"/>
            <w:gridSpan w:val="2"/>
            <w:shd w:val="clear" w:color="auto" w:fill="FFFFFF"/>
            <w:vAlign w:val="center"/>
          </w:tcPr>
          <w:p w14:paraId="1BD1F358" w14:textId="26E6016E"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Priority and Rank Assigned</w:t>
            </w:r>
          </w:p>
        </w:tc>
        <w:tc>
          <w:tcPr>
            <w:tcW w:w="7560" w:type="dxa"/>
            <w:gridSpan w:val="2"/>
            <w:shd w:val="clear" w:color="auto" w:fill="auto"/>
          </w:tcPr>
          <w:p w14:paraId="607136F5" w14:textId="1E840FE1" w:rsidR="00584B25" w:rsidRDefault="00277191" w:rsidP="00584B2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Not applicable</w:t>
            </w:r>
          </w:p>
        </w:tc>
      </w:tr>
      <w:tr w:rsidR="008F0F1C" w14:paraId="553E34F6" w14:textId="77777777" w:rsidTr="00953D56">
        <w:trPr>
          <w:trHeight w:val="872"/>
        </w:trPr>
        <w:tc>
          <w:tcPr>
            <w:tcW w:w="2880" w:type="dxa"/>
            <w:gridSpan w:val="2"/>
            <w:tcBorders>
              <w:top w:val="single" w:sz="4" w:space="0" w:color="000000"/>
              <w:bottom w:val="single" w:sz="4" w:space="0" w:color="000000"/>
            </w:tcBorders>
            <w:shd w:val="clear" w:color="auto" w:fill="FFFFFF"/>
            <w:vAlign w:val="center"/>
          </w:tcPr>
          <w:p w14:paraId="2F2E608A" w14:textId="77777777" w:rsidR="008F0F1C" w:rsidRPr="00936F32" w:rsidRDefault="003C67CD" w:rsidP="00953D56">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 xml:space="preserve">Nodal Protocol Sections Requiring Revision </w:t>
            </w:r>
          </w:p>
        </w:tc>
        <w:tc>
          <w:tcPr>
            <w:tcW w:w="7560" w:type="dxa"/>
            <w:gridSpan w:val="2"/>
            <w:tcBorders>
              <w:top w:val="single" w:sz="4" w:space="0" w:color="000000"/>
            </w:tcBorders>
            <w:shd w:val="clear" w:color="auto" w:fill="auto"/>
            <w:vAlign w:val="center"/>
          </w:tcPr>
          <w:p w14:paraId="213A50E5" w14:textId="77777777" w:rsidR="008F0F1C" w:rsidRPr="00936F32" w:rsidRDefault="007B561C" w:rsidP="00777760">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 xml:space="preserve">21.3, </w:t>
            </w:r>
            <w:r w:rsidRPr="007B561C">
              <w:rPr>
                <w:rFonts w:ascii="Arial" w:hAnsi="Arial" w:cs="Arial"/>
              </w:rPr>
              <w:t>Protocol Revision Subcommittee</w:t>
            </w:r>
          </w:p>
        </w:tc>
      </w:tr>
      <w:tr w:rsidR="008F0F1C" w14:paraId="1AF54256" w14:textId="77777777" w:rsidTr="00953D56">
        <w:trPr>
          <w:trHeight w:val="1070"/>
        </w:trPr>
        <w:tc>
          <w:tcPr>
            <w:tcW w:w="2880" w:type="dxa"/>
            <w:gridSpan w:val="2"/>
            <w:tcBorders>
              <w:bottom w:val="single" w:sz="4" w:space="0" w:color="000000"/>
            </w:tcBorders>
            <w:shd w:val="clear" w:color="auto" w:fill="FFFFFF"/>
            <w:vAlign w:val="center"/>
          </w:tcPr>
          <w:p w14:paraId="4E829E0E" w14:textId="77777777" w:rsidR="008F0F1C" w:rsidRPr="00936F32" w:rsidRDefault="003C67CD" w:rsidP="00953D56">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Related Documents Requiring Revision/Related Revision Requests</w:t>
            </w:r>
          </w:p>
        </w:tc>
        <w:tc>
          <w:tcPr>
            <w:tcW w:w="7560" w:type="dxa"/>
            <w:gridSpan w:val="2"/>
            <w:tcBorders>
              <w:bottom w:val="single" w:sz="4" w:space="0" w:color="000000"/>
            </w:tcBorders>
            <w:shd w:val="clear" w:color="auto" w:fill="auto"/>
            <w:vAlign w:val="center"/>
          </w:tcPr>
          <w:p w14:paraId="03F64D04" w14:textId="77777777" w:rsidR="008F0F1C" w:rsidRPr="00936F32" w:rsidRDefault="00F86732" w:rsidP="00777760">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t>None</w:t>
            </w:r>
          </w:p>
        </w:tc>
      </w:tr>
      <w:tr w:rsidR="008F0F1C" w14:paraId="28747F84" w14:textId="77777777" w:rsidTr="00936F32">
        <w:trPr>
          <w:trHeight w:val="518"/>
        </w:trPr>
        <w:tc>
          <w:tcPr>
            <w:tcW w:w="2880" w:type="dxa"/>
            <w:gridSpan w:val="2"/>
            <w:tcBorders>
              <w:bottom w:val="single" w:sz="4" w:space="0" w:color="000000"/>
            </w:tcBorders>
            <w:shd w:val="clear" w:color="auto" w:fill="FFFFFF"/>
            <w:vAlign w:val="center"/>
          </w:tcPr>
          <w:p w14:paraId="4DFE9357"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Revision Description</w:t>
            </w:r>
          </w:p>
        </w:tc>
        <w:tc>
          <w:tcPr>
            <w:tcW w:w="7560" w:type="dxa"/>
            <w:gridSpan w:val="2"/>
            <w:tcBorders>
              <w:bottom w:val="single" w:sz="4" w:space="0" w:color="000000"/>
            </w:tcBorders>
            <w:shd w:val="clear" w:color="auto" w:fill="auto"/>
            <w:vAlign w:val="center"/>
          </w:tcPr>
          <w:p w14:paraId="3A674FFD" w14:textId="77777777" w:rsidR="008F0F1C" w:rsidRPr="00B5641C" w:rsidRDefault="00343128" w:rsidP="00777760">
            <w:pPr>
              <w:pBdr>
                <w:top w:val="nil"/>
                <w:left w:val="nil"/>
                <w:bottom w:val="nil"/>
                <w:right w:val="nil"/>
                <w:between w:val="nil"/>
              </w:pBdr>
              <w:spacing w:before="120" w:after="120" w:line="240" w:lineRule="auto"/>
              <w:ind w:left="0" w:hanging="2"/>
              <w:rPr>
                <w:rFonts w:ascii="Arial" w:eastAsia="Arial" w:hAnsi="Arial" w:cs="Arial"/>
              </w:rPr>
            </w:pPr>
            <w:r w:rsidRPr="00B5641C">
              <w:rPr>
                <w:rFonts w:ascii="Arial" w:hAnsi="Arial" w:cs="Arial"/>
                <w:shd w:val="clear" w:color="auto" w:fill="FFFFFF"/>
              </w:rPr>
              <w:t>This Nodal Protocol Revision Request (NPRR) </w:t>
            </w:r>
            <w:r w:rsidR="00F5127C" w:rsidRPr="00B5641C">
              <w:rPr>
                <w:rFonts w:ascii="Arial" w:eastAsia="Arial" w:hAnsi="Arial" w:cs="Arial"/>
              </w:rPr>
              <w:t>eliminates the Protocol</w:t>
            </w:r>
            <w:r w:rsidRPr="00B5641C">
              <w:rPr>
                <w:rFonts w:ascii="Arial" w:eastAsia="Arial" w:hAnsi="Arial" w:cs="Arial"/>
              </w:rPr>
              <w:t xml:space="preserve"> requirement</w:t>
            </w:r>
            <w:r w:rsidR="004706CB" w:rsidRPr="00B5641C">
              <w:t xml:space="preserve"> </w:t>
            </w:r>
            <w:r w:rsidR="00F5127C" w:rsidRPr="00B5641C">
              <w:rPr>
                <w:rFonts w:ascii="Arial" w:eastAsia="Arial" w:hAnsi="Arial" w:cs="Arial"/>
              </w:rPr>
              <w:t>to hold</w:t>
            </w:r>
            <w:r w:rsidR="004706CB" w:rsidRPr="00B5641C">
              <w:rPr>
                <w:rFonts w:ascii="Arial" w:eastAsia="Arial" w:hAnsi="Arial" w:cs="Arial"/>
              </w:rPr>
              <w:t xml:space="preserve"> </w:t>
            </w:r>
            <w:r w:rsidR="00650BA5" w:rsidRPr="00B5641C">
              <w:rPr>
                <w:rFonts w:ascii="Arial" w:eastAsia="Arial" w:hAnsi="Arial" w:cs="Arial"/>
              </w:rPr>
              <w:t>at least one P</w:t>
            </w:r>
            <w:r w:rsidR="00F5127C" w:rsidRPr="00B5641C">
              <w:rPr>
                <w:rFonts w:ascii="Arial" w:eastAsia="Arial" w:hAnsi="Arial" w:cs="Arial"/>
              </w:rPr>
              <w:t xml:space="preserve">rotocol </w:t>
            </w:r>
            <w:r w:rsidR="00650BA5" w:rsidRPr="00B5641C">
              <w:rPr>
                <w:rFonts w:ascii="Arial" w:eastAsia="Arial" w:hAnsi="Arial" w:cs="Arial"/>
              </w:rPr>
              <w:t>R</w:t>
            </w:r>
            <w:r w:rsidR="00F5127C" w:rsidRPr="00B5641C">
              <w:rPr>
                <w:rFonts w:ascii="Arial" w:eastAsia="Arial" w:hAnsi="Arial" w:cs="Arial"/>
              </w:rPr>
              <w:t xml:space="preserve">evision </w:t>
            </w:r>
            <w:r w:rsidR="00650BA5" w:rsidRPr="00B5641C">
              <w:rPr>
                <w:rFonts w:ascii="Arial" w:eastAsia="Arial" w:hAnsi="Arial" w:cs="Arial"/>
              </w:rPr>
              <w:t>S</w:t>
            </w:r>
            <w:r w:rsidR="00F5127C" w:rsidRPr="00B5641C">
              <w:rPr>
                <w:rFonts w:ascii="Arial" w:eastAsia="Arial" w:hAnsi="Arial" w:cs="Arial"/>
              </w:rPr>
              <w:t>ubcommittee</w:t>
            </w:r>
            <w:r w:rsidR="00650BA5" w:rsidRPr="00B5641C">
              <w:rPr>
                <w:rFonts w:ascii="Arial" w:eastAsia="Arial" w:hAnsi="Arial" w:cs="Arial"/>
              </w:rPr>
              <w:t xml:space="preserve"> </w:t>
            </w:r>
            <w:r w:rsidR="00CA05AA" w:rsidRPr="00B5641C">
              <w:rPr>
                <w:rFonts w:ascii="Arial" w:eastAsia="Arial" w:hAnsi="Arial" w:cs="Arial"/>
              </w:rPr>
              <w:t xml:space="preserve">(PRS) </w:t>
            </w:r>
            <w:r w:rsidR="00650BA5" w:rsidRPr="00B5641C">
              <w:rPr>
                <w:rFonts w:ascii="Arial" w:eastAsia="Arial" w:hAnsi="Arial" w:cs="Arial"/>
              </w:rPr>
              <w:t>meeting per month.</w:t>
            </w:r>
          </w:p>
        </w:tc>
      </w:tr>
      <w:tr w:rsidR="008F0F1C" w14:paraId="6332C40C" w14:textId="77777777" w:rsidTr="00936F32">
        <w:trPr>
          <w:trHeight w:val="518"/>
        </w:trPr>
        <w:tc>
          <w:tcPr>
            <w:tcW w:w="2880" w:type="dxa"/>
            <w:gridSpan w:val="2"/>
            <w:shd w:val="clear" w:color="auto" w:fill="FFFFFF"/>
            <w:vAlign w:val="center"/>
          </w:tcPr>
          <w:p w14:paraId="184CC64B"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Reason for Revision</w:t>
            </w:r>
          </w:p>
        </w:tc>
        <w:bookmarkStart w:id="0" w:name="_heading=h.gjdgxs" w:colFirst="0" w:colLast="0"/>
        <w:bookmarkEnd w:id="0"/>
        <w:tc>
          <w:tcPr>
            <w:tcW w:w="7560" w:type="dxa"/>
            <w:gridSpan w:val="2"/>
            <w:shd w:val="clear" w:color="auto" w:fill="auto"/>
            <w:vAlign w:val="center"/>
          </w:tcPr>
          <w:p w14:paraId="545FEED5"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42CC3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5.05pt;visibility:visible" o:ole="">
                  <v:imagedata r:id="rId10" o:title=""/>
                  <v:path o:extrusionok="t"/>
                </v:shape>
                <o:OLEObject Type="Embed" ProgID="Forms.TextBox.1" ShapeID="_x0000_i1025" DrawAspect="Content" ObjectID="_1738474403" r:id="rId11"/>
              </w:object>
            </w:r>
            <w:r w:rsidRPr="00936F32">
              <w:rPr>
                <w:rFonts w:ascii="Arial" w:eastAsia="Arial" w:hAnsi="Arial" w:cs="Arial"/>
                <w:color w:val="000000"/>
              </w:rPr>
              <w:t xml:space="preserve">  Addresses current operational issues.</w:t>
            </w:r>
          </w:p>
          <w:bookmarkStart w:id="1" w:name="_heading=h.30j0zll" w:colFirst="0" w:colLast="0"/>
          <w:bookmarkEnd w:id="1"/>
          <w:p w14:paraId="7F5A3512" w14:textId="2378F445" w:rsidR="008F0F1C" w:rsidRPr="00936F32" w:rsidRDefault="003C67CD" w:rsidP="00936F32">
            <w:pPr>
              <w:pBdr>
                <w:top w:val="nil"/>
                <w:left w:val="nil"/>
                <w:bottom w:val="nil"/>
                <w:right w:val="nil"/>
                <w:between w:val="nil"/>
              </w:pBdr>
              <w:tabs>
                <w:tab w:val="left" w:pos="432"/>
              </w:tabs>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2FF52FA2">
                <v:shape id="_x0000_i1026" type="#_x0000_t75" style="width:15.05pt;height:15.05pt;visibility:visible" o:ole="">
                  <v:imagedata r:id="rId10" o:title=""/>
                  <v:path o:extrusionok="t"/>
                </v:shape>
                <o:OLEObject Type="Embed" ProgID="Forms.TextBox.1" ShapeID="_x0000_i1026" DrawAspect="Content" ObjectID="_1738474404" r:id="rId12"/>
              </w:object>
            </w:r>
            <w:r w:rsidRPr="00936F32">
              <w:rPr>
                <w:rFonts w:ascii="Arial" w:eastAsia="Arial" w:hAnsi="Arial" w:cs="Arial"/>
                <w:color w:val="000000"/>
              </w:rPr>
              <w:t xml:space="preserve">  Meets Strategic goals (tied to the </w:t>
            </w:r>
            <w:hyperlink r:id="rId13">
              <w:r w:rsidRPr="00936F32">
                <w:rPr>
                  <w:rFonts w:ascii="Arial" w:eastAsia="Arial" w:hAnsi="Arial" w:cs="Arial"/>
                  <w:color w:val="0000FF"/>
                  <w:u w:val="single"/>
                </w:rPr>
                <w:t>ERCOT Strategic Plan</w:t>
              </w:r>
            </w:hyperlink>
            <w:r w:rsidRPr="00936F32">
              <w:rPr>
                <w:rFonts w:ascii="Arial" w:eastAsia="Arial" w:hAnsi="Arial" w:cs="Arial"/>
                <w:color w:val="000000"/>
              </w:rPr>
              <w:t xml:space="preserve"> or</w:t>
            </w:r>
            <w:r w:rsidR="00277191">
              <w:rPr>
                <w:rFonts w:ascii="Arial" w:eastAsia="Arial" w:hAnsi="Arial" w:cs="Arial"/>
                <w:color w:val="000000"/>
              </w:rPr>
              <w:t xml:space="preserve"> </w:t>
            </w:r>
            <w:r w:rsidRPr="00936F32">
              <w:rPr>
                <w:rFonts w:ascii="Arial" w:eastAsia="Arial" w:hAnsi="Arial" w:cs="Arial"/>
                <w:color w:val="000000"/>
              </w:rPr>
              <w:t>directed by the ERCOT Board).</w:t>
            </w:r>
          </w:p>
          <w:bookmarkStart w:id="2" w:name="_heading=h.1fob9te" w:colFirst="0" w:colLast="0"/>
          <w:bookmarkEnd w:id="2"/>
          <w:p w14:paraId="42B2EF9F"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6C3139AF">
                <v:shape id="_x0000_i1027" type="#_x0000_t75" style="width:15.05pt;height:15.05pt;visibility:visible" o:ole="">
                  <v:imagedata r:id="rId14" o:title=""/>
                  <v:path o:extrusionok="t"/>
                </v:shape>
                <o:OLEObject Type="Embed" ProgID="Forms.TextBox.1" ShapeID="_x0000_i1027" DrawAspect="Content" ObjectID="_1738474405" r:id="rId15"/>
              </w:object>
            </w:r>
            <w:r w:rsidRPr="00936F32">
              <w:rPr>
                <w:rFonts w:ascii="Arial" w:eastAsia="Arial" w:hAnsi="Arial" w:cs="Arial"/>
                <w:color w:val="000000"/>
              </w:rPr>
              <w:t xml:space="preserve">  Market efficiencies or enhancements</w:t>
            </w:r>
          </w:p>
          <w:bookmarkStart w:id="3" w:name="_heading=h.3znysh7" w:colFirst="0" w:colLast="0"/>
          <w:bookmarkEnd w:id="3"/>
          <w:p w14:paraId="659F78CE"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377ED4A1">
                <v:shape id="_x0000_i1028" type="#_x0000_t75" style="width:15.05pt;height:15.05pt;visibility:visible" o:ole="">
                  <v:imagedata r:id="rId10" o:title=""/>
                  <v:path o:extrusionok="t"/>
                </v:shape>
                <o:OLEObject Type="Embed" ProgID="Forms.TextBox.1" ShapeID="_x0000_i1028" DrawAspect="Content" ObjectID="_1738474406" r:id="rId16"/>
              </w:object>
            </w:r>
            <w:r w:rsidRPr="00936F32">
              <w:rPr>
                <w:rFonts w:ascii="Arial" w:eastAsia="Arial" w:hAnsi="Arial" w:cs="Arial"/>
                <w:color w:val="000000"/>
              </w:rPr>
              <w:t xml:space="preserve">  Administrative</w:t>
            </w:r>
          </w:p>
          <w:bookmarkStart w:id="4" w:name="_heading=h.2et92p0" w:colFirst="0" w:colLast="0"/>
          <w:bookmarkEnd w:id="4"/>
          <w:p w14:paraId="31EA7311"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17AFE741">
                <v:shape id="_x0000_i1029" type="#_x0000_t75" style="width:15.05pt;height:15.05pt;visibility:visible" o:ole="">
                  <v:imagedata r:id="rId10" o:title=""/>
                  <v:path o:extrusionok="t"/>
                </v:shape>
                <o:OLEObject Type="Embed" ProgID="Forms.TextBox.1" ShapeID="_x0000_i1029" DrawAspect="Content" ObjectID="_1738474407" r:id="rId17"/>
              </w:object>
            </w:r>
            <w:r w:rsidRPr="00936F32">
              <w:rPr>
                <w:rFonts w:ascii="Arial" w:eastAsia="Arial" w:hAnsi="Arial" w:cs="Arial"/>
                <w:color w:val="000000"/>
              </w:rPr>
              <w:t xml:space="preserve">  Regulatory requirements</w:t>
            </w:r>
          </w:p>
          <w:bookmarkStart w:id="5" w:name="_heading=h.tyjcwt" w:colFirst="0" w:colLast="0"/>
          <w:bookmarkEnd w:id="5"/>
          <w:p w14:paraId="0A4D332A"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52475605">
                <v:shape id="_x0000_i1030" type="#_x0000_t75" style="width:15.05pt;height:15.05pt;visibility:visible" o:ole="">
                  <v:imagedata r:id="rId10" o:title=""/>
                  <v:path o:extrusionok="t"/>
                </v:shape>
                <o:OLEObject Type="Embed" ProgID="Forms.TextBox.1" ShapeID="_x0000_i1030" DrawAspect="Content" ObjectID="_1738474408" r:id="rId18"/>
              </w:object>
            </w:r>
            <w:r w:rsidRPr="00936F32">
              <w:rPr>
                <w:rFonts w:ascii="Arial" w:eastAsia="Arial" w:hAnsi="Arial" w:cs="Arial"/>
                <w:color w:val="000000"/>
              </w:rPr>
              <w:t xml:space="preserve">  Other:  (explain)</w:t>
            </w:r>
          </w:p>
          <w:p w14:paraId="4EB07985" w14:textId="77777777" w:rsidR="008F0F1C" w:rsidRPr="00936F32" w:rsidRDefault="003C67CD" w:rsidP="00936F32">
            <w:pPr>
              <w:pBdr>
                <w:top w:val="nil"/>
                <w:left w:val="nil"/>
                <w:bottom w:val="nil"/>
                <w:right w:val="nil"/>
                <w:between w:val="nil"/>
              </w:pBdr>
              <w:spacing w:after="120" w:line="240" w:lineRule="auto"/>
              <w:ind w:left="0" w:hanging="2"/>
              <w:rPr>
                <w:rFonts w:ascii="Arial" w:eastAsia="Arial" w:hAnsi="Arial" w:cs="Arial"/>
                <w:color w:val="000000"/>
              </w:rPr>
            </w:pPr>
            <w:r w:rsidRPr="00936F32">
              <w:rPr>
                <w:rFonts w:ascii="Arial" w:eastAsia="Arial" w:hAnsi="Arial" w:cs="Arial"/>
                <w:i/>
                <w:color w:val="000000"/>
                <w:sz w:val="20"/>
                <w:szCs w:val="20"/>
              </w:rPr>
              <w:t>(please select all that apply)</w:t>
            </w:r>
          </w:p>
        </w:tc>
      </w:tr>
      <w:tr w:rsidR="008F0F1C" w14:paraId="61570009" w14:textId="77777777" w:rsidTr="00936F32">
        <w:trPr>
          <w:trHeight w:val="518"/>
        </w:trPr>
        <w:tc>
          <w:tcPr>
            <w:tcW w:w="2880" w:type="dxa"/>
            <w:gridSpan w:val="2"/>
            <w:tcBorders>
              <w:bottom w:val="single" w:sz="4" w:space="0" w:color="000000"/>
            </w:tcBorders>
            <w:shd w:val="clear" w:color="auto" w:fill="FFFFFF"/>
            <w:vAlign w:val="center"/>
          </w:tcPr>
          <w:p w14:paraId="2D97ED4E"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Business Case</w:t>
            </w:r>
          </w:p>
        </w:tc>
        <w:tc>
          <w:tcPr>
            <w:tcW w:w="7560" w:type="dxa"/>
            <w:gridSpan w:val="2"/>
            <w:tcBorders>
              <w:bottom w:val="single" w:sz="4" w:space="0" w:color="000000"/>
            </w:tcBorders>
            <w:shd w:val="clear" w:color="auto" w:fill="auto"/>
            <w:vAlign w:val="center"/>
          </w:tcPr>
          <w:p w14:paraId="3877A739" w14:textId="77777777" w:rsidR="00641A34" w:rsidRPr="00936F32" w:rsidRDefault="00AE50EF" w:rsidP="00077A81">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Pr>
                <w:rFonts w:ascii="Arial" w:eastAsia="Arial" w:hAnsi="Arial" w:cs="Arial"/>
                <w:color w:val="000000"/>
              </w:rPr>
              <w:t xml:space="preserve">As a </w:t>
            </w:r>
            <w:r w:rsidR="001F08D9">
              <w:rPr>
                <w:rFonts w:ascii="Arial" w:eastAsia="Arial" w:hAnsi="Arial" w:cs="Arial"/>
                <w:color w:val="000000"/>
              </w:rPr>
              <w:t xml:space="preserve">measure to improve </w:t>
            </w:r>
            <w:r>
              <w:rPr>
                <w:rFonts w:ascii="Arial" w:eastAsia="Arial" w:hAnsi="Arial" w:cs="Arial"/>
                <w:color w:val="000000"/>
              </w:rPr>
              <w:t xml:space="preserve">stakeholder process </w:t>
            </w:r>
            <w:r w:rsidR="001F08D9">
              <w:rPr>
                <w:rFonts w:ascii="Arial" w:eastAsia="Arial" w:hAnsi="Arial" w:cs="Arial"/>
                <w:color w:val="000000"/>
              </w:rPr>
              <w:t>efficiency</w:t>
            </w:r>
            <w:r w:rsidR="00077A81">
              <w:rPr>
                <w:rFonts w:ascii="Arial" w:eastAsia="Arial" w:hAnsi="Arial" w:cs="Arial"/>
                <w:color w:val="000000"/>
              </w:rPr>
              <w:t xml:space="preserve"> and as part of the 2022 TAC/TAC Subcommittee Structural and Procedural Review process</w:t>
            </w:r>
            <w:r w:rsidR="001F08D9">
              <w:rPr>
                <w:rFonts w:ascii="Arial" w:eastAsia="Arial" w:hAnsi="Arial" w:cs="Arial"/>
                <w:color w:val="000000"/>
              </w:rPr>
              <w:t xml:space="preserve">, </w:t>
            </w:r>
            <w:r w:rsidR="00FE2F6E">
              <w:rPr>
                <w:rFonts w:ascii="Arial" w:eastAsia="Arial" w:hAnsi="Arial" w:cs="Arial"/>
                <w:color w:val="000000"/>
              </w:rPr>
              <w:t>PRS</w:t>
            </w:r>
            <w:r w:rsidR="00E64184">
              <w:rPr>
                <w:rFonts w:ascii="Arial" w:eastAsia="Arial" w:hAnsi="Arial" w:cs="Arial"/>
                <w:color w:val="000000"/>
              </w:rPr>
              <w:t xml:space="preserve"> discussed </w:t>
            </w:r>
            <w:r w:rsidR="00217C87">
              <w:rPr>
                <w:rFonts w:ascii="Arial" w:eastAsia="Arial" w:hAnsi="Arial" w:cs="Arial"/>
                <w:color w:val="000000"/>
              </w:rPr>
              <w:t xml:space="preserve">the possibility of </w:t>
            </w:r>
            <w:r w:rsidR="00E64184">
              <w:rPr>
                <w:rFonts w:ascii="Arial" w:eastAsia="Arial" w:hAnsi="Arial" w:cs="Arial"/>
                <w:color w:val="000000"/>
              </w:rPr>
              <w:t xml:space="preserve">removing the </w:t>
            </w:r>
            <w:r w:rsidR="00217C87">
              <w:rPr>
                <w:rFonts w:ascii="Arial" w:eastAsia="Arial" w:hAnsi="Arial" w:cs="Arial"/>
                <w:color w:val="000000"/>
              </w:rPr>
              <w:t>Protocol requirement for PRS to meet at least once per month</w:t>
            </w:r>
            <w:r>
              <w:rPr>
                <w:rFonts w:ascii="Arial" w:eastAsia="Arial" w:hAnsi="Arial" w:cs="Arial"/>
                <w:color w:val="000000"/>
              </w:rPr>
              <w:t>.</w:t>
            </w:r>
            <w:r w:rsidR="004A5CD1">
              <w:rPr>
                <w:rFonts w:ascii="Arial" w:eastAsia="Arial" w:hAnsi="Arial" w:cs="Arial"/>
                <w:color w:val="000000"/>
              </w:rPr>
              <w:t xml:space="preserve">  Currently PRS is the only subcommittee that is required per Protocols to meet monthly.</w:t>
            </w:r>
          </w:p>
        </w:tc>
      </w:tr>
      <w:tr w:rsidR="00584B25" w:rsidRPr="00FD22D4" w14:paraId="1FC24E7C" w14:textId="77777777" w:rsidTr="00584B25">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E2453EA" w14:textId="77777777" w:rsidR="00584B25" w:rsidRPr="00584B25" w:rsidRDefault="00584B25" w:rsidP="00584B25">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PRS Decision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013B1" w14:textId="77777777" w:rsidR="00584B25" w:rsidRDefault="00584B25"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584B25">
              <w:rPr>
                <w:rFonts w:ascii="Arial" w:eastAsia="Arial" w:hAnsi="Arial" w:cs="Arial"/>
                <w:color w:val="000000"/>
              </w:rPr>
              <w:t>On 11/11/22, PRS voted unanimously to recommend approval of NPRR11</w:t>
            </w:r>
            <w:r>
              <w:rPr>
                <w:rFonts w:ascii="Arial" w:eastAsia="Arial" w:hAnsi="Arial" w:cs="Arial"/>
                <w:color w:val="000000"/>
              </w:rPr>
              <w:t>51</w:t>
            </w:r>
            <w:r w:rsidRPr="00584B25">
              <w:rPr>
                <w:rFonts w:ascii="Arial" w:eastAsia="Arial" w:hAnsi="Arial" w:cs="Arial"/>
                <w:color w:val="000000"/>
              </w:rPr>
              <w:t xml:space="preserve"> as submitted.  All Market Segments participated in the </w:t>
            </w:r>
            <w:r w:rsidRPr="00584B25">
              <w:rPr>
                <w:rFonts w:ascii="Arial" w:eastAsia="Arial" w:hAnsi="Arial" w:cs="Arial"/>
                <w:color w:val="000000"/>
              </w:rPr>
              <w:lastRenderedPageBreak/>
              <w:t>vote.</w:t>
            </w:r>
          </w:p>
          <w:p w14:paraId="44AF9A61" w14:textId="5EA7E4A4" w:rsidR="00277191" w:rsidRPr="00584B25" w:rsidRDefault="00277191"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Pr>
                <w:rFonts w:ascii="Arial" w:eastAsia="Arial" w:hAnsi="Arial" w:cs="Arial"/>
                <w:color w:val="000000"/>
              </w:rPr>
              <w:t>On 12/8/22, PRS voted unanimously t</w:t>
            </w:r>
            <w:r w:rsidRPr="00277191">
              <w:rPr>
                <w:rFonts w:ascii="Arial" w:eastAsia="Arial" w:hAnsi="Arial" w:cs="Arial"/>
                <w:color w:val="000000"/>
              </w:rPr>
              <w:t>o endorse and forward to TAC the 11/11/22 PRS Report and 11/22/22 Impact Analysis for NPRR1151</w:t>
            </w:r>
            <w:r>
              <w:rPr>
                <w:rFonts w:ascii="Arial" w:eastAsia="Arial" w:hAnsi="Arial" w:cs="Arial"/>
                <w:color w:val="000000"/>
              </w:rPr>
              <w:t>.  All Market Segments participated in the vote.</w:t>
            </w:r>
          </w:p>
        </w:tc>
      </w:tr>
      <w:tr w:rsidR="00584B25" w:rsidRPr="00FD22D4" w14:paraId="036FA76E" w14:textId="77777777" w:rsidTr="00584B25">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49BD51" w14:textId="77777777" w:rsidR="00584B25" w:rsidRPr="00584B25" w:rsidRDefault="00584B25" w:rsidP="00584B25">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lastRenderedPageBreak/>
              <w:t>Summary of PRS Discussion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E9928" w14:textId="77777777" w:rsidR="00584B25" w:rsidRDefault="00584B25"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584B25">
              <w:rPr>
                <w:rFonts w:ascii="Arial" w:eastAsia="Arial" w:hAnsi="Arial" w:cs="Arial"/>
                <w:color w:val="000000"/>
              </w:rPr>
              <w:t xml:space="preserve">On 11/11/22, </w:t>
            </w:r>
            <w:r>
              <w:rPr>
                <w:rFonts w:ascii="Arial" w:eastAsia="Arial" w:hAnsi="Arial" w:cs="Arial"/>
                <w:color w:val="000000"/>
              </w:rPr>
              <w:t>the sponsor provided an overview of NPRR1151</w:t>
            </w:r>
            <w:r w:rsidRPr="00584B25">
              <w:rPr>
                <w:rFonts w:ascii="Arial" w:eastAsia="Arial" w:hAnsi="Arial" w:cs="Arial"/>
                <w:color w:val="000000"/>
              </w:rPr>
              <w:t xml:space="preserve">. </w:t>
            </w:r>
          </w:p>
          <w:p w14:paraId="34B0F339" w14:textId="49F05872" w:rsidR="00277191" w:rsidRPr="00584B25" w:rsidRDefault="00277191"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Pr>
                <w:rFonts w:ascii="Arial" w:eastAsia="Arial" w:hAnsi="Arial" w:cs="Arial"/>
                <w:color w:val="000000"/>
              </w:rPr>
              <w:t>On 12/8/22, there was no discussion.</w:t>
            </w:r>
          </w:p>
        </w:tc>
      </w:tr>
      <w:tr w:rsidR="00ED31E3" w:rsidRPr="004E6408" w14:paraId="6B84B257" w14:textId="77777777" w:rsidTr="00ED31E3">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89F503" w14:textId="77777777" w:rsidR="00ED31E3" w:rsidRPr="00ED31E3" w:rsidRDefault="00ED31E3" w:rsidP="00ED31E3">
            <w:pPr>
              <w:pBdr>
                <w:top w:val="nil"/>
                <w:left w:val="nil"/>
                <w:bottom w:val="nil"/>
                <w:right w:val="nil"/>
                <w:between w:val="nil"/>
              </w:pBdr>
              <w:spacing w:line="240" w:lineRule="auto"/>
              <w:ind w:left="0" w:hanging="2"/>
              <w:rPr>
                <w:rFonts w:ascii="Arial" w:eastAsia="Arial" w:hAnsi="Arial" w:cs="Arial"/>
                <w:b/>
                <w:color w:val="000000"/>
              </w:rPr>
            </w:pPr>
            <w:r w:rsidRPr="00ED31E3">
              <w:rPr>
                <w:rFonts w:ascii="Arial" w:eastAsia="Arial" w:hAnsi="Arial" w:cs="Arial"/>
                <w:b/>
                <w:color w:val="000000"/>
              </w:rPr>
              <w:t>TAC Decision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96217" w14:textId="1054E8D9" w:rsidR="00ED31E3" w:rsidRPr="00ED31E3" w:rsidRDefault="00ED31E3" w:rsidP="00ED31E3">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ED31E3">
              <w:rPr>
                <w:rFonts w:ascii="Arial" w:eastAsia="Arial" w:hAnsi="Arial" w:cs="Arial"/>
                <w:color w:val="000000"/>
              </w:rPr>
              <w:t>On 1/24/23, TAC voted unanimously to recommend approval of NPRR11</w:t>
            </w:r>
            <w:r>
              <w:rPr>
                <w:rFonts w:ascii="Arial" w:eastAsia="Arial" w:hAnsi="Arial" w:cs="Arial"/>
                <w:color w:val="000000"/>
              </w:rPr>
              <w:t>51</w:t>
            </w:r>
            <w:r w:rsidRPr="00ED31E3">
              <w:rPr>
                <w:rFonts w:ascii="Arial" w:eastAsia="Arial" w:hAnsi="Arial" w:cs="Arial"/>
                <w:color w:val="000000"/>
              </w:rPr>
              <w:t xml:space="preserve"> as recommended by PRS in the 12/8/22 PRS Report.  All Market Segments participated in the vote.</w:t>
            </w:r>
          </w:p>
        </w:tc>
      </w:tr>
      <w:tr w:rsidR="00ED31E3" w:rsidRPr="004E6408" w14:paraId="6FFF566D" w14:textId="77777777" w:rsidTr="00ED31E3">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BAB755" w14:textId="77777777" w:rsidR="00ED31E3" w:rsidRPr="00ED31E3" w:rsidRDefault="00ED31E3" w:rsidP="00ED31E3">
            <w:pPr>
              <w:pBdr>
                <w:top w:val="nil"/>
                <w:left w:val="nil"/>
                <w:bottom w:val="nil"/>
                <w:right w:val="nil"/>
                <w:between w:val="nil"/>
              </w:pBdr>
              <w:spacing w:line="240" w:lineRule="auto"/>
              <w:ind w:left="0" w:hanging="2"/>
              <w:rPr>
                <w:rFonts w:ascii="Arial" w:eastAsia="Arial" w:hAnsi="Arial" w:cs="Arial"/>
                <w:b/>
                <w:color w:val="000000"/>
              </w:rPr>
            </w:pPr>
            <w:r w:rsidRPr="00ED31E3">
              <w:rPr>
                <w:rFonts w:ascii="Arial" w:eastAsia="Arial" w:hAnsi="Arial" w:cs="Arial"/>
                <w:b/>
                <w:color w:val="000000"/>
              </w:rPr>
              <w:t>Summary of TAC Discussion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80EE0" w14:textId="05195806" w:rsidR="00ED31E3" w:rsidRPr="00ED31E3" w:rsidRDefault="00ED31E3" w:rsidP="00ED31E3">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ED31E3">
              <w:rPr>
                <w:rFonts w:ascii="Arial" w:eastAsia="Arial" w:hAnsi="Arial" w:cs="Arial"/>
                <w:color w:val="000000"/>
              </w:rPr>
              <w:t>On 1/24/23, TAC reviewed the ERCOT Opinion, ERCOT Market Impact Statement, and Independent Market Monitor (IMM) Opinion for NPRR11</w:t>
            </w:r>
            <w:r>
              <w:rPr>
                <w:rFonts w:ascii="Arial" w:eastAsia="Arial" w:hAnsi="Arial" w:cs="Arial"/>
                <w:color w:val="000000"/>
              </w:rPr>
              <w:t>51</w:t>
            </w:r>
            <w:r w:rsidRPr="00ED31E3">
              <w:rPr>
                <w:rFonts w:ascii="Arial" w:eastAsia="Arial" w:hAnsi="Arial" w:cs="Arial"/>
                <w:color w:val="000000"/>
              </w:rPr>
              <w:t>.</w:t>
            </w:r>
          </w:p>
        </w:tc>
      </w:tr>
    </w:tbl>
    <w:p w14:paraId="761CCCD6" w14:textId="77777777" w:rsidR="00584B25" w:rsidRDefault="00584B25" w:rsidP="00584B25">
      <w:pPr>
        <w:pStyle w:val="NormalArial"/>
        <w:ind w:leftChars="0" w:left="0" w:firstLineChars="0" w:firstLin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4B25" w14:paraId="60970154" w14:textId="77777777" w:rsidTr="007409AC">
        <w:trPr>
          <w:trHeight w:val="432"/>
        </w:trPr>
        <w:tc>
          <w:tcPr>
            <w:tcW w:w="10440" w:type="dxa"/>
            <w:gridSpan w:val="2"/>
            <w:shd w:val="clear" w:color="auto" w:fill="FFFFFF"/>
            <w:vAlign w:val="center"/>
          </w:tcPr>
          <w:p w14:paraId="66D6FC39" w14:textId="77777777" w:rsidR="00584B25" w:rsidRPr="00895AB9" w:rsidRDefault="00584B25" w:rsidP="007409AC">
            <w:pPr>
              <w:pStyle w:val="NormalArial"/>
              <w:ind w:left="0" w:hanging="2"/>
              <w:jc w:val="center"/>
              <w:rPr>
                <w:b/>
              </w:rPr>
            </w:pPr>
            <w:r>
              <w:rPr>
                <w:b/>
              </w:rPr>
              <w:t>Opinions</w:t>
            </w:r>
          </w:p>
        </w:tc>
      </w:tr>
      <w:tr w:rsidR="00584B25" w:rsidRPr="00F6614D" w14:paraId="5B377BC1" w14:textId="77777777" w:rsidTr="007409AC">
        <w:trPr>
          <w:trHeight w:val="432"/>
        </w:trPr>
        <w:tc>
          <w:tcPr>
            <w:tcW w:w="2880" w:type="dxa"/>
            <w:shd w:val="clear" w:color="auto" w:fill="FFFFFF"/>
            <w:vAlign w:val="center"/>
          </w:tcPr>
          <w:p w14:paraId="1C1ADF91" w14:textId="374AB63F" w:rsidR="00584B25" w:rsidRPr="00F6614D" w:rsidRDefault="00584B25" w:rsidP="007409AC">
            <w:pPr>
              <w:pStyle w:val="Header"/>
              <w:ind w:left="0" w:hanging="2"/>
            </w:pPr>
            <w:r w:rsidRPr="00F6614D">
              <w:t>Credit Review</w:t>
            </w:r>
          </w:p>
        </w:tc>
        <w:tc>
          <w:tcPr>
            <w:tcW w:w="7560" w:type="dxa"/>
            <w:vAlign w:val="center"/>
          </w:tcPr>
          <w:p w14:paraId="4DFF6E4E" w14:textId="4B61ED0D" w:rsidR="00584B25" w:rsidRPr="00550B01" w:rsidRDefault="00277191" w:rsidP="00584B25">
            <w:pPr>
              <w:pStyle w:val="NormalArial"/>
              <w:spacing w:before="120" w:after="120"/>
              <w:ind w:left="0" w:hanging="2"/>
            </w:pPr>
            <w:r w:rsidRPr="00277191">
              <w:t>ERCOT Credit Staff and the Credit Work Group (Credit WG) have reviewed NPRR1151 and do not believe that it requires changes to credit monitoring activity or the calculation of liability.</w:t>
            </w:r>
          </w:p>
        </w:tc>
      </w:tr>
      <w:tr w:rsidR="00584B25" w:rsidRPr="00F6614D" w14:paraId="78E668AA" w14:textId="77777777" w:rsidTr="007409AC">
        <w:trPr>
          <w:trHeight w:val="432"/>
        </w:trPr>
        <w:tc>
          <w:tcPr>
            <w:tcW w:w="2880" w:type="dxa"/>
            <w:shd w:val="clear" w:color="auto" w:fill="FFFFFF"/>
            <w:vAlign w:val="center"/>
          </w:tcPr>
          <w:p w14:paraId="7A9377A5" w14:textId="77777777" w:rsidR="00584B25" w:rsidRPr="00F6614D" w:rsidRDefault="00584B25" w:rsidP="007409AC">
            <w:pPr>
              <w:pStyle w:val="Header"/>
              <w:ind w:left="0" w:hanging="2"/>
            </w:pPr>
            <w:r>
              <w:t xml:space="preserve">Independent Market Monitor </w:t>
            </w:r>
            <w:r w:rsidRPr="00F6614D">
              <w:t>Opinion</w:t>
            </w:r>
          </w:p>
        </w:tc>
        <w:tc>
          <w:tcPr>
            <w:tcW w:w="7560" w:type="dxa"/>
            <w:vAlign w:val="center"/>
          </w:tcPr>
          <w:p w14:paraId="066201A9" w14:textId="4E0B71E1" w:rsidR="00584B25" w:rsidRPr="00F6614D" w:rsidRDefault="00ED31E3" w:rsidP="00584B25">
            <w:pPr>
              <w:pStyle w:val="NormalArial"/>
              <w:spacing w:before="120" w:after="120"/>
              <w:ind w:left="0" w:hanging="2"/>
              <w:rPr>
                <w:b/>
                <w:bCs/>
              </w:rPr>
            </w:pPr>
            <w:r>
              <w:t>IMM has no opinion on NPRR1151.</w:t>
            </w:r>
          </w:p>
        </w:tc>
      </w:tr>
      <w:tr w:rsidR="00584B25" w:rsidRPr="00F6614D" w14:paraId="489A33AC" w14:textId="77777777" w:rsidTr="007409AC">
        <w:trPr>
          <w:trHeight w:val="432"/>
        </w:trPr>
        <w:tc>
          <w:tcPr>
            <w:tcW w:w="2880" w:type="dxa"/>
            <w:shd w:val="clear" w:color="auto" w:fill="FFFFFF"/>
            <w:vAlign w:val="center"/>
          </w:tcPr>
          <w:p w14:paraId="3A4A2B68" w14:textId="77777777" w:rsidR="00584B25" w:rsidRPr="00F6614D" w:rsidRDefault="00584B25" w:rsidP="007409AC">
            <w:pPr>
              <w:pStyle w:val="Header"/>
              <w:ind w:left="0" w:hanging="2"/>
            </w:pPr>
            <w:r w:rsidRPr="00F6614D">
              <w:t>ERCOT Opinion</w:t>
            </w:r>
          </w:p>
        </w:tc>
        <w:tc>
          <w:tcPr>
            <w:tcW w:w="7560" w:type="dxa"/>
            <w:vAlign w:val="center"/>
          </w:tcPr>
          <w:p w14:paraId="4A70131E" w14:textId="281CA194" w:rsidR="00584B25" w:rsidRPr="00F6614D" w:rsidRDefault="00ED31E3" w:rsidP="00584B25">
            <w:pPr>
              <w:pStyle w:val="NormalArial"/>
              <w:spacing w:before="120" w:after="120"/>
              <w:ind w:left="0" w:hanging="2"/>
              <w:rPr>
                <w:b/>
                <w:bCs/>
              </w:rPr>
            </w:pPr>
            <w:r>
              <w:t>ERCOT supports approval of NPRR1151.</w:t>
            </w:r>
          </w:p>
        </w:tc>
      </w:tr>
      <w:tr w:rsidR="00584B25" w:rsidRPr="00F6614D" w14:paraId="14C4B1A6" w14:textId="77777777" w:rsidTr="007409AC">
        <w:trPr>
          <w:trHeight w:val="432"/>
        </w:trPr>
        <w:tc>
          <w:tcPr>
            <w:tcW w:w="2880" w:type="dxa"/>
            <w:shd w:val="clear" w:color="auto" w:fill="FFFFFF"/>
            <w:vAlign w:val="center"/>
          </w:tcPr>
          <w:p w14:paraId="5EBD3C27" w14:textId="77777777" w:rsidR="00584B25" w:rsidRPr="00F6614D" w:rsidRDefault="00584B25" w:rsidP="007409AC">
            <w:pPr>
              <w:pStyle w:val="Header"/>
              <w:ind w:left="0" w:hanging="2"/>
            </w:pPr>
            <w:r w:rsidRPr="00F6614D">
              <w:t>ERCOT Market Impact Statement</w:t>
            </w:r>
          </w:p>
        </w:tc>
        <w:tc>
          <w:tcPr>
            <w:tcW w:w="7560" w:type="dxa"/>
            <w:vAlign w:val="center"/>
          </w:tcPr>
          <w:p w14:paraId="1CB988E0" w14:textId="6D6F6043" w:rsidR="00584B25" w:rsidRPr="00F6614D" w:rsidRDefault="00ED31E3" w:rsidP="00584B25">
            <w:pPr>
              <w:pStyle w:val="NormalArial"/>
              <w:spacing w:before="120" w:after="120"/>
              <w:ind w:left="0" w:hanging="2"/>
              <w:rPr>
                <w:b/>
                <w:bCs/>
              </w:rPr>
            </w:pPr>
            <w:r w:rsidRPr="00ED31E3">
              <w:t>ERCOT Staff has reviewed NPRR1151 and believes the market impact for NPRR1151 improves efficiency by providing the same meeting flexibility to PRS as other subcommittees and TAC.</w:t>
            </w:r>
          </w:p>
        </w:tc>
      </w:tr>
    </w:tbl>
    <w:p w14:paraId="61A93A4D" w14:textId="77777777" w:rsidR="008F0F1C" w:rsidRDefault="008F0F1C">
      <w:pPr>
        <w:ind w:left="0" w:hanging="2"/>
        <w:rPr>
          <w:rFonts w:ascii="Arial" w:eastAsia="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76B50F5C" w14:textId="77777777" w:rsidTr="00936F32">
        <w:trPr>
          <w:cantSplit/>
          <w:trHeight w:val="432"/>
        </w:trPr>
        <w:tc>
          <w:tcPr>
            <w:tcW w:w="10440" w:type="dxa"/>
            <w:gridSpan w:val="2"/>
            <w:tcBorders>
              <w:top w:val="single" w:sz="4" w:space="0" w:color="000000"/>
            </w:tcBorders>
            <w:shd w:val="clear" w:color="auto" w:fill="FFFFFF"/>
            <w:vAlign w:val="center"/>
          </w:tcPr>
          <w:p w14:paraId="342E7E6E"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Sponsor</w:t>
            </w:r>
          </w:p>
        </w:tc>
      </w:tr>
      <w:tr w:rsidR="008F0F1C" w14:paraId="07E9ECF3" w14:textId="77777777" w:rsidTr="00936F32">
        <w:trPr>
          <w:cantSplit/>
          <w:trHeight w:val="432"/>
        </w:trPr>
        <w:tc>
          <w:tcPr>
            <w:tcW w:w="2880" w:type="dxa"/>
            <w:shd w:val="clear" w:color="auto" w:fill="FFFFFF"/>
            <w:vAlign w:val="center"/>
          </w:tcPr>
          <w:p w14:paraId="1B1B2E9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Name</w:t>
            </w:r>
          </w:p>
        </w:tc>
        <w:tc>
          <w:tcPr>
            <w:tcW w:w="7560" w:type="dxa"/>
            <w:shd w:val="clear" w:color="auto" w:fill="auto"/>
            <w:vAlign w:val="center"/>
          </w:tcPr>
          <w:p w14:paraId="7CD80FFA"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Martha Henson</w:t>
            </w:r>
          </w:p>
        </w:tc>
      </w:tr>
      <w:tr w:rsidR="008F0F1C" w14:paraId="44B28968" w14:textId="77777777" w:rsidTr="00936F32">
        <w:trPr>
          <w:cantSplit/>
          <w:trHeight w:val="432"/>
        </w:trPr>
        <w:tc>
          <w:tcPr>
            <w:tcW w:w="2880" w:type="dxa"/>
            <w:shd w:val="clear" w:color="auto" w:fill="FFFFFF"/>
            <w:vAlign w:val="center"/>
          </w:tcPr>
          <w:p w14:paraId="3433D4F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E-mail Address</w:t>
            </w:r>
          </w:p>
        </w:tc>
        <w:tc>
          <w:tcPr>
            <w:tcW w:w="7560" w:type="dxa"/>
            <w:shd w:val="clear" w:color="auto" w:fill="auto"/>
            <w:vAlign w:val="center"/>
          </w:tcPr>
          <w:p w14:paraId="437D9B10" w14:textId="72640F98" w:rsidR="008F0F1C" w:rsidRPr="00936F32" w:rsidRDefault="00A366E6" w:rsidP="00936F32">
            <w:pPr>
              <w:pBdr>
                <w:top w:val="nil"/>
                <w:left w:val="nil"/>
                <w:bottom w:val="nil"/>
                <w:right w:val="nil"/>
                <w:between w:val="nil"/>
              </w:pBdr>
              <w:spacing w:line="240" w:lineRule="auto"/>
              <w:ind w:left="0" w:hanging="2"/>
              <w:rPr>
                <w:rFonts w:ascii="Arial" w:eastAsia="Arial" w:hAnsi="Arial" w:cs="Arial"/>
                <w:color w:val="000000"/>
              </w:rPr>
            </w:pPr>
            <w:hyperlink r:id="rId19" w:history="1">
              <w:r w:rsidR="00BA3666" w:rsidRPr="00CB13A0">
                <w:rPr>
                  <w:rStyle w:val="Hyperlink"/>
                  <w:rFonts w:ascii="Arial" w:eastAsia="Arial" w:hAnsi="Arial" w:cs="Arial"/>
                </w:rPr>
                <w:t>Martha.henson@oncor.com</w:t>
              </w:r>
            </w:hyperlink>
          </w:p>
        </w:tc>
      </w:tr>
      <w:tr w:rsidR="008F0F1C" w14:paraId="2DE38EAB" w14:textId="77777777" w:rsidTr="00936F32">
        <w:trPr>
          <w:cantSplit/>
          <w:trHeight w:val="432"/>
        </w:trPr>
        <w:tc>
          <w:tcPr>
            <w:tcW w:w="2880" w:type="dxa"/>
            <w:shd w:val="clear" w:color="auto" w:fill="FFFFFF"/>
            <w:vAlign w:val="center"/>
          </w:tcPr>
          <w:p w14:paraId="104E376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Company</w:t>
            </w:r>
          </w:p>
        </w:tc>
        <w:tc>
          <w:tcPr>
            <w:tcW w:w="7560" w:type="dxa"/>
            <w:shd w:val="clear" w:color="auto" w:fill="auto"/>
            <w:vAlign w:val="center"/>
          </w:tcPr>
          <w:p w14:paraId="23AFE4A7"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Oncor</w:t>
            </w:r>
            <w:r w:rsidR="00B70CD0">
              <w:rPr>
                <w:rFonts w:ascii="Arial" w:eastAsia="Arial" w:hAnsi="Arial" w:cs="Arial"/>
              </w:rPr>
              <w:t xml:space="preserve"> Electric Delivery Company LLC</w:t>
            </w:r>
          </w:p>
        </w:tc>
      </w:tr>
      <w:tr w:rsidR="008F0F1C" w14:paraId="7E411BBD" w14:textId="77777777" w:rsidTr="00936F32">
        <w:trPr>
          <w:cantSplit/>
          <w:trHeight w:val="432"/>
        </w:trPr>
        <w:tc>
          <w:tcPr>
            <w:tcW w:w="2880" w:type="dxa"/>
            <w:tcBorders>
              <w:bottom w:val="single" w:sz="4" w:space="0" w:color="000000"/>
            </w:tcBorders>
            <w:shd w:val="clear" w:color="auto" w:fill="FFFFFF"/>
            <w:vAlign w:val="center"/>
          </w:tcPr>
          <w:p w14:paraId="0DE5123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Phone Number</w:t>
            </w:r>
          </w:p>
        </w:tc>
        <w:tc>
          <w:tcPr>
            <w:tcW w:w="7560" w:type="dxa"/>
            <w:tcBorders>
              <w:bottom w:val="single" w:sz="4" w:space="0" w:color="000000"/>
            </w:tcBorders>
            <w:shd w:val="clear" w:color="auto" w:fill="auto"/>
            <w:vAlign w:val="center"/>
          </w:tcPr>
          <w:p w14:paraId="27F85E29" w14:textId="77777777" w:rsidR="008F0F1C" w:rsidRPr="00936F32" w:rsidRDefault="003C67CD" w:rsidP="00B70CD0">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21</w:t>
            </w:r>
            <w:r w:rsidR="00B70CD0">
              <w:rPr>
                <w:rFonts w:ascii="Arial" w:eastAsia="Arial" w:hAnsi="Arial" w:cs="Arial"/>
              </w:rPr>
              <w:t>4-536-9004</w:t>
            </w:r>
          </w:p>
        </w:tc>
      </w:tr>
      <w:tr w:rsidR="008F0F1C" w14:paraId="3D59FAAF" w14:textId="77777777" w:rsidTr="00936F32">
        <w:trPr>
          <w:cantSplit/>
          <w:trHeight w:val="432"/>
        </w:trPr>
        <w:tc>
          <w:tcPr>
            <w:tcW w:w="2880" w:type="dxa"/>
            <w:shd w:val="clear" w:color="auto" w:fill="FFFFFF"/>
            <w:vAlign w:val="center"/>
          </w:tcPr>
          <w:p w14:paraId="22D2217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Cell Number</w:t>
            </w:r>
          </w:p>
        </w:tc>
        <w:tc>
          <w:tcPr>
            <w:tcW w:w="7560" w:type="dxa"/>
            <w:shd w:val="clear" w:color="auto" w:fill="auto"/>
            <w:vAlign w:val="center"/>
          </w:tcPr>
          <w:p w14:paraId="725B8DC0"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r>
      <w:tr w:rsidR="008F0F1C" w14:paraId="0BC8CE98" w14:textId="77777777" w:rsidTr="00936F32">
        <w:trPr>
          <w:cantSplit/>
          <w:trHeight w:val="432"/>
        </w:trPr>
        <w:tc>
          <w:tcPr>
            <w:tcW w:w="2880" w:type="dxa"/>
            <w:tcBorders>
              <w:bottom w:val="single" w:sz="4" w:space="0" w:color="000000"/>
            </w:tcBorders>
            <w:shd w:val="clear" w:color="auto" w:fill="FFFFFF"/>
            <w:vAlign w:val="center"/>
          </w:tcPr>
          <w:p w14:paraId="3FF2CFD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Market Segment</w:t>
            </w:r>
          </w:p>
        </w:tc>
        <w:tc>
          <w:tcPr>
            <w:tcW w:w="7560" w:type="dxa"/>
            <w:tcBorders>
              <w:bottom w:val="single" w:sz="4" w:space="0" w:color="000000"/>
            </w:tcBorders>
            <w:shd w:val="clear" w:color="auto" w:fill="auto"/>
            <w:vAlign w:val="center"/>
          </w:tcPr>
          <w:p w14:paraId="611C0A6C" w14:textId="523D7622" w:rsidR="008F0F1C" w:rsidRPr="00936F32" w:rsidRDefault="00F5127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Investor Owned Utility</w:t>
            </w:r>
            <w:r w:rsidR="00BA3666">
              <w:rPr>
                <w:rFonts w:ascii="Arial" w:eastAsia="Arial" w:hAnsi="Arial" w:cs="Arial"/>
                <w:color w:val="000000"/>
              </w:rPr>
              <w:t xml:space="preserve"> (IOU)</w:t>
            </w:r>
          </w:p>
        </w:tc>
      </w:tr>
    </w:tbl>
    <w:p w14:paraId="31AA4C46" w14:textId="77777777" w:rsidR="008F0F1C" w:rsidRDefault="008F0F1C">
      <w:pPr>
        <w:pBdr>
          <w:top w:val="nil"/>
          <w:left w:val="nil"/>
          <w:bottom w:val="nil"/>
          <w:right w:val="nil"/>
          <w:between w:val="nil"/>
        </w:pBdr>
        <w:spacing w:line="240" w:lineRule="auto"/>
        <w:ind w:left="0" w:hanging="2"/>
        <w:rPr>
          <w:rFonts w:ascii="Arial" w:eastAsia="Arial" w:hAnsi="Arial" w:cs="Arial"/>
          <w:color w:val="000000"/>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56B4EB15" w14:textId="77777777" w:rsidTr="00936F32">
        <w:trPr>
          <w:cantSplit/>
          <w:trHeight w:val="432"/>
        </w:trPr>
        <w:tc>
          <w:tcPr>
            <w:tcW w:w="10440" w:type="dxa"/>
            <w:gridSpan w:val="2"/>
            <w:shd w:val="clear" w:color="auto" w:fill="auto"/>
            <w:vAlign w:val="center"/>
          </w:tcPr>
          <w:p w14:paraId="6D3CF5F7"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color w:val="000000"/>
              </w:rPr>
            </w:pPr>
            <w:r w:rsidRPr="00936F32">
              <w:rPr>
                <w:rFonts w:ascii="Arial" w:eastAsia="Arial" w:hAnsi="Arial" w:cs="Arial"/>
                <w:b/>
                <w:color w:val="000000"/>
              </w:rPr>
              <w:t>Market Rules Staff Contact</w:t>
            </w:r>
          </w:p>
        </w:tc>
      </w:tr>
      <w:tr w:rsidR="007A69BE" w14:paraId="2342CA3F" w14:textId="77777777" w:rsidTr="00936F32">
        <w:trPr>
          <w:cantSplit/>
          <w:trHeight w:val="432"/>
        </w:trPr>
        <w:tc>
          <w:tcPr>
            <w:tcW w:w="2880" w:type="dxa"/>
            <w:shd w:val="clear" w:color="auto" w:fill="auto"/>
            <w:vAlign w:val="center"/>
          </w:tcPr>
          <w:p w14:paraId="75AB6343"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lastRenderedPageBreak/>
              <w:t>Name</w:t>
            </w:r>
          </w:p>
        </w:tc>
        <w:tc>
          <w:tcPr>
            <w:tcW w:w="7560" w:type="dxa"/>
            <w:shd w:val="clear" w:color="auto" w:fill="auto"/>
            <w:vAlign w:val="center"/>
          </w:tcPr>
          <w:p w14:paraId="4B0BEAFD" w14:textId="13812281"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Cory Phillips</w:t>
            </w:r>
          </w:p>
        </w:tc>
      </w:tr>
      <w:tr w:rsidR="007A69BE" w14:paraId="741BE483" w14:textId="77777777" w:rsidTr="00936F32">
        <w:trPr>
          <w:cantSplit/>
          <w:trHeight w:val="432"/>
        </w:trPr>
        <w:tc>
          <w:tcPr>
            <w:tcW w:w="2880" w:type="dxa"/>
            <w:shd w:val="clear" w:color="auto" w:fill="auto"/>
            <w:vAlign w:val="center"/>
          </w:tcPr>
          <w:p w14:paraId="5455A0A9"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E-Mail Address</w:t>
            </w:r>
          </w:p>
        </w:tc>
        <w:tc>
          <w:tcPr>
            <w:tcW w:w="7560" w:type="dxa"/>
            <w:shd w:val="clear" w:color="auto" w:fill="auto"/>
            <w:vAlign w:val="center"/>
          </w:tcPr>
          <w:p w14:paraId="74016210" w14:textId="7ABE4687" w:rsidR="007A69BE" w:rsidRPr="00936F32" w:rsidRDefault="00A366E6" w:rsidP="00936F32">
            <w:pPr>
              <w:pBdr>
                <w:top w:val="nil"/>
                <w:left w:val="nil"/>
                <w:bottom w:val="nil"/>
                <w:right w:val="nil"/>
                <w:between w:val="nil"/>
              </w:pBdr>
              <w:spacing w:line="240" w:lineRule="auto"/>
              <w:ind w:left="0" w:hanging="2"/>
              <w:rPr>
                <w:rFonts w:ascii="Arial" w:eastAsia="Arial" w:hAnsi="Arial" w:cs="Arial"/>
                <w:color w:val="000000"/>
              </w:rPr>
            </w:pPr>
            <w:hyperlink r:id="rId20" w:history="1">
              <w:r w:rsidR="00BA3666" w:rsidRPr="00CB13A0">
                <w:rPr>
                  <w:rStyle w:val="Hyperlink"/>
                  <w:rFonts w:ascii="Arial" w:eastAsia="Arial" w:hAnsi="Arial" w:cs="Arial"/>
                </w:rPr>
                <w:t>cory.phillips@ercot.com</w:t>
              </w:r>
            </w:hyperlink>
          </w:p>
        </w:tc>
      </w:tr>
      <w:tr w:rsidR="007A69BE" w14:paraId="73A44135" w14:textId="77777777" w:rsidTr="00936F32">
        <w:trPr>
          <w:cantSplit/>
          <w:trHeight w:val="432"/>
        </w:trPr>
        <w:tc>
          <w:tcPr>
            <w:tcW w:w="2880" w:type="dxa"/>
            <w:shd w:val="clear" w:color="auto" w:fill="auto"/>
            <w:vAlign w:val="center"/>
          </w:tcPr>
          <w:p w14:paraId="6D1A7A96"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Phone Number</w:t>
            </w:r>
          </w:p>
        </w:tc>
        <w:tc>
          <w:tcPr>
            <w:tcW w:w="7560" w:type="dxa"/>
            <w:shd w:val="clear" w:color="auto" w:fill="auto"/>
            <w:vAlign w:val="center"/>
          </w:tcPr>
          <w:p w14:paraId="2BDDB638" w14:textId="6CBAA426"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512-248-6464</w:t>
            </w:r>
          </w:p>
        </w:tc>
      </w:tr>
    </w:tbl>
    <w:p w14:paraId="26F7FDDA" w14:textId="77777777" w:rsidR="00584B25" w:rsidRDefault="00584B25" w:rsidP="00584B25">
      <w:pPr>
        <w:tabs>
          <w:tab w:val="num" w:pos="0"/>
        </w:tabs>
        <w:ind w:left="0"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84B25" w14:paraId="2987327A"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25157" w14:textId="77777777" w:rsidR="00584B25" w:rsidRDefault="00584B25" w:rsidP="007409AC">
            <w:pPr>
              <w:pStyle w:val="NormalArial"/>
              <w:ind w:left="0" w:hanging="2"/>
              <w:jc w:val="center"/>
              <w:rPr>
                <w:b/>
              </w:rPr>
            </w:pPr>
            <w:r>
              <w:rPr>
                <w:b/>
              </w:rPr>
              <w:t>Comments Received</w:t>
            </w:r>
          </w:p>
        </w:tc>
      </w:tr>
      <w:tr w:rsidR="00584B25" w14:paraId="5B638CB8"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A82AD1" w14:textId="77777777" w:rsidR="00584B25" w:rsidRDefault="00584B25" w:rsidP="007409AC">
            <w:pPr>
              <w:pStyle w:val="Header"/>
              <w:ind w:left="0"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87F6C1E" w14:textId="77777777" w:rsidR="00584B25" w:rsidRDefault="00584B25" w:rsidP="007409AC">
            <w:pPr>
              <w:pStyle w:val="NormalArial"/>
              <w:ind w:left="0" w:hanging="2"/>
              <w:rPr>
                <w:b/>
              </w:rPr>
            </w:pPr>
            <w:r>
              <w:rPr>
                <w:b/>
              </w:rPr>
              <w:t>Comment Summary</w:t>
            </w:r>
          </w:p>
        </w:tc>
      </w:tr>
      <w:tr w:rsidR="00584B25" w14:paraId="7E344598"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1A562C" w14:textId="77777777" w:rsidR="00584B25" w:rsidRDefault="00584B25" w:rsidP="007409AC">
            <w:pPr>
              <w:pStyle w:val="Header"/>
              <w:ind w:left="0"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E689BF8" w14:textId="77777777" w:rsidR="00584B25" w:rsidRDefault="00584B25" w:rsidP="007409AC">
            <w:pPr>
              <w:pStyle w:val="NormalArial"/>
              <w:spacing w:before="120" w:after="120"/>
              <w:ind w:left="0" w:hanging="2"/>
            </w:pPr>
          </w:p>
        </w:tc>
      </w:tr>
    </w:tbl>
    <w:p w14:paraId="365EC384" w14:textId="77777777" w:rsidR="00584B25" w:rsidRDefault="00584B25" w:rsidP="00584B25">
      <w:pPr>
        <w:tabs>
          <w:tab w:val="num" w:pos="0"/>
        </w:tabs>
        <w:ind w:left="0"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4B25" w:rsidRPr="001B6509" w14:paraId="71EACE2C" w14:textId="77777777" w:rsidTr="007409AC">
        <w:trPr>
          <w:trHeight w:val="350"/>
        </w:trPr>
        <w:tc>
          <w:tcPr>
            <w:tcW w:w="10440" w:type="dxa"/>
            <w:tcBorders>
              <w:bottom w:val="single" w:sz="4" w:space="0" w:color="auto"/>
            </w:tcBorders>
            <w:shd w:val="clear" w:color="auto" w:fill="FFFFFF"/>
            <w:vAlign w:val="center"/>
          </w:tcPr>
          <w:p w14:paraId="6C7F7CFC" w14:textId="77777777" w:rsidR="00584B25" w:rsidRPr="001B6509" w:rsidRDefault="00584B25" w:rsidP="007409AC">
            <w:pPr>
              <w:tabs>
                <w:tab w:val="center" w:pos="4320"/>
                <w:tab w:val="right" w:pos="8640"/>
              </w:tabs>
              <w:ind w:left="0" w:hanging="2"/>
              <w:jc w:val="center"/>
              <w:rPr>
                <w:rFonts w:ascii="Arial" w:hAnsi="Arial"/>
                <w:b/>
                <w:bCs/>
              </w:rPr>
            </w:pPr>
            <w:r w:rsidRPr="001B6509">
              <w:rPr>
                <w:rFonts w:ascii="Arial" w:hAnsi="Arial"/>
                <w:b/>
                <w:bCs/>
              </w:rPr>
              <w:t>Market Rules Notes</w:t>
            </w:r>
          </w:p>
        </w:tc>
      </w:tr>
    </w:tbl>
    <w:p w14:paraId="7F66774D" w14:textId="5C4B89FE" w:rsidR="008F0F1C" w:rsidRPr="00584B25" w:rsidRDefault="00584B25" w:rsidP="00584B25">
      <w:pPr>
        <w:spacing w:before="120" w:after="120"/>
        <w:ind w:left="0" w:hanging="2"/>
        <w:rPr>
          <w:rFonts w:ascii="Arial" w:hAnsi="Arial" w:cs="Arial"/>
        </w:rPr>
      </w:pPr>
      <w:r>
        <w:rPr>
          <w:rFonts w:ascii="Arial" w:hAnsi="Arial" w:cs="Arial"/>
        </w:rPr>
        <w:t>None</w:t>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8F0F1C" w14:paraId="0BD9B758" w14:textId="77777777" w:rsidTr="00936F32">
        <w:trPr>
          <w:trHeight w:val="350"/>
        </w:trPr>
        <w:tc>
          <w:tcPr>
            <w:tcW w:w="10440" w:type="dxa"/>
            <w:tcBorders>
              <w:bottom w:val="single" w:sz="4" w:space="0" w:color="000000"/>
            </w:tcBorders>
            <w:shd w:val="clear" w:color="auto" w:fill="FFFFFF"/>
            <w:vAlign w:val="center"/>
          </w:tcPr>
          <w:p w14:paraId="18FBB84A"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Proposed Protocol Language Revision</w:t>
            </w:r>
          </w:p>
        </w:tc>
      </w:tr>
    </w:tbl>
    <w:p w14:paraId="5C3AC47E" w14:textId="77777777" w:rsidR="007B561C" w:rsidRDefault="007B561C" w:rsidP="007B561C">
      <w:pPr>
        <w:pStyle w:val="H2"/>
        <w:ind w:left="0" w:hanging="2"/>
      </w:pPr>
      <w:bookmarkStart w:id="6" w:name="_Toc248135821"/>
      <w:bookmarkStart w:id="7" w:name="_Toc331403480"/>
      <w:r>
        <w:t>21.3</w:t>
      </w:r>
      <w:r>
        <w:tab/>
        <w:t>Protocol Revision Subcommittee</w:t>
      </w:r>
      <w:bookmarkEnd w:id="6"/>
      <w:bookmarkEnd w:id="7"/>
    </w:p>
    <w:p w14:paraId="5591002C" w14:textId="77777777" w:rsidR="007B561C" w:rsidRDefault="007B561C" w:rsidP="007B561C">
      <w:pPr>
        <w:pStyle w:val="BodyTextNumbered"/>
        <w:ind w:left="718"/>
      </w:pPr>
      <w:r>
        <w:t>(1)</w:t>
      </w:r>
      <w:r>
        <w:tab/>
        <w:t>The Protocol Revision Subcommittee (PRS) shall review and recommend action on formally submitted Nodal Protocol Revision Requests (NPRRs) and System Change Requests (SCRs) (“Revision Requests”) provided that:</w:t>
      </w:r>
    </w:p>
    <w:p w14:paraId="4D300715" w14:textId="77777777" w:rsidR="00777760" w:rsidRDefault="007B561C" w:rsidP="00777760">
      <w:pPr>
        <w:pStyle w:val="BodyTextNumbered"/>
        <w:ind w:left="1440"/>
        <w:textDirection w:val="btLr"/>
      </w:pPr>
      <w:r>
        <w:t>(a)</w:t>
      </w:r>
      <w:r>
        <w:tab/>
        <w:t>PRS meetings are open to ERCOT, ERCOT Members, Market Participants, the Reliability Monitor, the North American Electric Reliability Corporation (NERC) Regional Entity, the Independent Market Monitor (IMM), and the Public Utility Commission of Texas (PUCT) Staff;</w:t>
      </w:r>
    </w:p>
    <w:p w14:paraId="15E08705" w14:textId="1ABC8466" w:rsidR="00777760" w:rsidRDefault="007B561C" w:rsidP="00777760">
      <w:pPr>
        <w:pStyle w:val="BodyTextNumbered"/>
        <w:ind w:left="1440"/>
        <w:textDirection w:val="btLr"/>
      </w:pPr>
      <w:r>
        <w:t>(b)</w:t>
      </w:r>
      <w:r>
        <w:tab/>
        <w:t>Each Market Segment is allowed to participate; and</w:t>
      </w:r>
    </w:p>
    <w:p w14:paraId="707CCE7A" w14:textId="35FBBF24" w:rsidR="007B561C" w:rsidRDefault="007B561C" w:rsidP="00777760">
      <w:pPr>
        <w:pStyle w:val="BodyTextNumbered"/>
        <w:ind w:left="1440"/>
        <w:textDirection w:val="btLr"/>
      </w:pPr>
      <w:r>
        <w:t>(c)</w:t>
      </w:r>
      <w:r>
        <w:tab/>
        <w:t>Each Market Segment has equal voting power.</w:t>
      </w:r>
    </w:p>
    <w:p w14:paraId="7F0A056B" w14:textId="77777777" w:rsidR="007B561C" w:rsidRDefault="007B561C" w:rsidP="007B561C">
      <w:pPr>
        <w:pStyle w:val="BodyTextNumbered"/>
        <w:ind w:left="718"/>
      </w:pPr>
      <w:r>
        <w:t>(2)</w:t>
      </w:r>
      <w:r>
        <w:tab/>
        <w:t>Where additional expertise is needed, the PRS may refer a Revision Request to working groups or task forces that it creates or to existing Technical Advisory Committee (TAC) subcommittees, working groups or task forces for review and comment on the Revision Request.  Suggested modifications—or alternative modifications if a consensus recommendation is not achieved by a non-voting working group or task force—to the Revision Request should be submitted by the chair or the chair’s designee on behalf of the subcommittee, working group or task force as comments on the Revision Request for consideration by PRS.  However, the PRS shall retain ultimate responsibility for the processing of all Revision Requests.</w:t>
      </w:r>
    </w:p>
    <w:p w14:paraId="2324E0CA" w14:textId="1F2AC0DE" w:rsidR="007B561C" w:rsidRDefault="007B561C" w:rsidP="00777760">
      <w:pPr>
        <w:pStyle w:val="BodyTextNumbered"/>
        <w:ind w:left="718"/>
        <w:rPr>
          <w:rFonts w:ascii="Arial" w:eastAsia="Arial" w:hAnsi="Arial" w:cs="Arial"/>
          <w:color w:val="FF0000"/>
          <w:sz w:val="22"/>
          <w:szCs w:val="22"/>
        </w:rPr>
      </w:pPr>
      <w:r>
        <w:t>(3)</w:t>
      </w:r>
      <w:r>
        <w:tab/>
        <w:t xml:space="preserve">ERCOT shall consult with the PRS chair to coordinate and establish the meeting schedule for the PRS.  The PRS shall </w:t>
      </w:r>
      <w:del w:id="8" w:author="Oncor" w:date="2022-09-06T14:00:00Z">
        <w:r w:rsidDel="00751C22">
          <w:delText xml:space="preserve">meet at least once per month and shall </w:delText>
        </w:r>
      </w:del>
      <w:r>
        <w:t>ensure that reasonable advance notice of each meeting, including the meeting agenda, is posted on the ERCOT website.</w:t>
      </w:r>
    </w:p>
    <w:sectPr w:rsidR="007B561C">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0224" w14:textId="77777777" w:rsidR="00A27BB4" w:rsidRDefault="00A27BB4">
      <w:pPr>
        <w:spacing w:line="240" w:lineRule="auto"/>
        <w:ind w:left="0" w:hanging="2"/>
      </w:pPr>
      <w:r>
        <w:separator/>
      </w:r>
    </w:p>
  </w:endnote>
  <w:endnote w:type="continuationSeparator" w:id="0">
    <w:p w14:paraId="0F264FA9" w14:textId="77777777" w:rsidR="00A27BB4" w:rsidRDefault="00A27BB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C95F"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A366E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A366E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25B3" w14:textId="46A3935D" w:rsidR="008F0F1C" w:rsidRDefault="00A366E6">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sidRPr="00A366E6">
      <w:rPr>
        <w:rFonts w:ascii="Arial" w:eastAsia="Arial" w:hAnsi="Arial" w:cs="Arial"/>
        <w:color w:val="000000"/>
        <w:sz w:val="18"/>
        <w:szCs w:val="18"/>
      </w:rPr>
      <w:t>1151NPRR-08 TAC Report 012423</w:t>
    </w:r>
    <w:r w:rsidR="003C67CD">
      <w:rPr>
        <w:rFonts w:ascii="Arial" w:eastAsia="Arial" w:hAnsi="Arial" w:cs="Arial"/>
        <w:color w:val="000000"/>
        <w:sz w:val="18"/>
        <w:szCs w:val="18"/>
      </w:rPr>
      <w:tab/>
      <w:t xml:space="preserve">Page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PAGE</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2</w:t>
    </w:r>
    <w:r w:rsidR="003C67CD">
      <w:rPr>
        <w:rFonts w:ascii="Arial" w:eastAsia="Arial" w:hAnsi="Arial" w:cs="Arial"/>
        <w:color w:val="000000"/>
        <w:sz w:val="18"/>
        <w:szCs w:val="18"/>
      </w:rPr>
      <w:fldChar w:fldCharType="end"/>
    </w:r>
    <w:r w:rsidR="003C67CD">
      <w:rPr>
        <w:rFonts w:ascii="Arial" w:eastAsia="Arial" w:hAnsi="Arial" w:cs="Arial"/>
        <w:color w:val="000000"/>
        <w:sz w:val="18"/>
        <w:szCs w:val="18"/>
      </w:rPr>
      <w:t xml:space="preserve"> of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NUMPAGES</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3</w:t>
    </w:r>
    <w:r w:rsidR="003C67CD">
      <w:rPr>
        <w:rFonts w:ascii="Arial" w:eastAsia="Arial" w:hAnsi="Arial" w:cs="Arial"/>
        <w:color w:val="000000"/>
        <w:sz w:val="18"/>
        <w:szCs w:val="18"/>
      </w:rPr>
      <w:fldChar w:fldCharType="end"/>
    </w:r>
  </w:p>
  <w:p w14:paraId="747B2A87" w14:textId="77777777" w:rsidR="008F0F1C" w:rsidRDefault="003C67CD">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9A32"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A366E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A366E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7029" w14:textId="77777777" w:rsidR="00A27BB4" w:rsidRDefault="00A27BB4">
      <w:pPr>
        <w:spacing w:line="240" w:lineRule="auto"/>
        <w:ind w:left="0" w:hanging="2"/>
      </w:pPr>
      <w:r>
        <w:separator/>
      </w:r>
    </w:p>
  </w:footnote>
  <w:footnote w:type="continuationSeparator" w:id="0">
    <w:p w14:paraId="72B3619A" w14:textId="77777777" w:rsidR="00A27BB4" w:rsidRDefault="00A27BB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4947" w14:textId="77777777" w:rsidR="00871912" w:rsidRDefault="0087191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7223" w14:textId="2D575E10" w:rsidR="008F0F1C" w:rsidRDefault="00ED31E3">
    <w:pPr>
      <w:pBdr>
        <w:top w:val="nil"/>
        <w:left w:val="nil"/>
        <w:bottom w:val="nil"/>
        <w:right w:val="nil"/>
        <w:between w:val="nil"/>
      </w:pBdr>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TAC</w:t>
    </w:r>
    <w:r w:rsidR="00344B96">
      <w:rPr>
        <w:rFonts w:ascii="Arial" w:eastAsia="Arial" w:hAnsi="Arial" w:cs="Arial"/>
        <w:b/>
        <w:color w:val="000000"/>
        <w:sz w:val="32"/>
        <w:szCs w:val="32"/>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CDC7" w14:textId="77777777" w:rsidR="00871912" w:rsidRDefault="0087191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EEF"/>
    <w:multiLevelType w:val="multilevel"/>
    <w:tmpl w:val="FD6E25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97D0731"/>
    <w:multiLevelType w:val="multilevel"/>
    <w:tmpl w:val="1130A6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F1C"/>
    <w:rsid w:val="00001C1D"/>
    <w:rsid w:val="00042729"/>
    <w:rsid w:val="00044D36"/>
    <w:rsid w:val="00077A81"/>
    <w:rsid w:val="000C338C"/>
    <w:rsid w:val="00140835"/>
    <w:rsid w:val="00152A86"/>
    <w:rsid w:val="00182FF7"/>
    <w:rsid w:val="001945CA"/>
    <w:rsid w:val="001F08D9"/>
    <w:rsid w:val="001F5184"/>
    <w:rsid w:val="00217C87"/>
    <w:rsid w:val="00223D30"/>
    <w:rsid w:val="00233A91"/>
    <w:rsid w:val="00277191"/>
    <w:rsid w:val="00285080"/>
    <w:rsid w:val="002A28CC"/>
    <w:rsid w:val="002B01E5"/>
    <w:rsid w:val="002E04B3"/>
    <w:rsid w:val="00305FAE"/>
    <w:rsid w:val="00317BA1"/>
    <w:rsid w:val="00343128"/>
    <w:rsid w:val="00344B96"/>
    <w:rsid w:val="00347313"/>
    <w:rsid w:val="00366C05"/>
    <w:rsid w:val="00383F9F"/>
    <w:rsid w:val="003A5ADA"/>
    <w:rsid w:val="003B0B23"/>
    <w:rsid w:val="003C67CD"/>
    <w:rsid w:val="00400751"/>
    <w:rsid w:val="00426E8E"/>
    <w:rsid w:val="00435D63"/>
    <w:rsid w:val="0045034C"/>
    <w:rsid w:val="00451D5D"/>
    <w:rsid w:val="004675C6"/>
    <w:rsid w:val="004706CB"/>
    <w:rsid w:val="004A5CD1"/>
    <w:rsid w:val="004B02A9"/>
    <w:rsid w:val="00581E56"/>
    <w:rsid w:val="00584B25"/>
    <w:rsid w:val="005A59F2"/>
    <w:rsid w:val="005B2A9B"/>
    <w:rsid w:val="005C6E59"/>
    <w:rsid w:val="005E74A0"/>
    <w:rsid w:val="005E7976"/>
    <w:rsid w:val="005F2944"/>
    <w:rsid w:val="005F6172"/>
    <w:rsid w:val="006000EB"/>
    <w:rsid w:val="00623EB6"/>
    <w:rsid w:val="0063584D"/>
    <w:rsid w:val="00641A34"/>
    <w:rsid w:val="00650BA5"/>
    <w:rsid w:val="0068369B"/>
    <w:rsid w:val="006B5004"/>
    <w:rsid w:val="007329CD"/>
    <w:rsid w:val="00736D39"/>
    <w:rsid w:val="00751C22"/>
    <w:rsid w:val="00777760"/>
    <w:rsid w:val="007A6154"/>
    <w:rsid w:val="007A69BE"/>
    <w:rsid w:val="007B561C"/>
    <w:rsid w:val="007B6A0F"/>
    <w:rsid w:val="007B6A2E"/>
    <w:rsid w:val="007D3183"/>
    <w:rsid w:val="007D6805"/>
    <w:rsid w:val="007F0947"/>
    <w:rsid w:val="00825666"/>
    <w:rsid w:val="00871912"/>
    <w:rsid w:val="00884CB1"/>
    <w:rsid w:val="008D0E8C"/>
    <w:rsid w:val="008D10AB"/>
    <w:rsid w:val="008F0F1C"/>
    <w:rsid w:val="009074CB"/>
    <w:rsid w:val="009331F6"/>
    <w:rsid w:val="00936F32"/>
    <w:rsid w:val="00953D56"/>
    <w:rsid w:val="00960D20"/>
    <w:rsid w:val="0096275B"/>
    <w:rsid w:val="00985DA6"/>
    <w:rsid w:val="009E5F12"/>
    <w:rsid w:val="009F631E"/>
    <w:rsid w:val="00A27BB4"/>
    <w:rsid w:val="00A27D09"/>
    <w:rsid w:val="00A366E6"/>
    <w:rsid w:val="00A46FE5"/>
    <w:rsid w:val="00A60F43"/>
    <w:rsid w:val="00AB2D9D"/>
    <w:rsid w:val="00AE3F8A"/>
    <w:rsid w:val="00AE50EF"/>
    <w:rsid w:val="00AF178D"/>
    <w:rsid w:val="00B17961"/>
    <w:rsid w:val="00B23C5F"/>
    <w:rsid w:val="00B469A8"/>
    <w:rsid w:val="00B5298E"/>
    <w:rsid w:val="00B5641C"/>
    <w:rsid w:val="00B70CD0"/>
    <w:rsid w:val="00B71C73"/>
    <w:rsid w:val="00B82438"/>
    <w:rsid w:val="00BA3666"/>
    <w:rsid w:val="00BB5822"/>
    <w:rsid w:val="00BC2AF6"/>
    <w:rsid w:val="00BE4A6A"/>
    <w:rsid w:val="00C04BE1"/>
    <w:rsid w:val="00C12D7F"/>
    <w:rsid w:val="00C32044"/>
    <w:rsid w:val="00C83A86"/>
    <w:rsid w:val="00CA05AA"/>
    <w:rsid w:val="00CD3C39"/>
    <w:rsid w:val="00CD6198"/>
    <w:rsid w:val="00CE339C"/>
    <w:rsid w:val="00CF1298"/>
    <w:rsid w:val="00D40CD6"/>
    <w:rsid w:val="00D76842"/>
    <w:rsid w:val="00D8378A"/>
    <w:rsid w:val="00E64184"/>
    <w:rsid w:val="00E7485C"/>
    <w:rsid w:val="00E93678"/>
    <w:rsid w:val="00ED31E3"/>
    <w:rsid w:val="00F10F39"/>
    <w:rsid w:val="00F129F1"/>
    <w:rsid w:val="00F24B92"/>
    <w:rsid w:val="00F5127C"/>
    <w:rsid w:val="00F6413F"/>
    <w:rsid w:val="00F64DE9"/>
    <w:rsid w:val="00F86732"/>
    <w:rsid w:val="00FA078D"/>
    <w:rsid w:val="00FB3727"/>
    <w:rsid w:val="00FC4011"/>
    <w:rsid w:val="00FE2F6E"/>
    <w:rsid w:val="00FF3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8EA13B"/>
  <w15:docId w15:val="{8A60EBB8-2EE4-437D-897A-1D5820A5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BodyText"/>
    <w:uiPriority w:val="9"/>
    <w:qFormat/>
    <w:pPr>
      <w:keepNext/>
      <w:numPr>
        <w:numId w:val="2"/>
      </w:numPr>
      <w:spacing w:after="240"/>
      <w:ind w:left="0" w:firstLine="0"/>
    </w:pPr>
    <w:rPr>
      <w:b/>
      <w:caps/>
      <w:szCs w:val="20"/>
    </w:rPr>
  </w:style>
  <w:style w:type="paragraph" w:styleId="Heading2">
    <w:name w:val="heading 2"/>
    <w:basedOn w:val="Normal"/>
    <w:next w:val="BodyText"/>
    <w:uiPriority w:val="9"/>
    <w:semiHidden/>
    <w:unhideWhenUsed/>
    <w:qFormat/>
    <w:pPr>
      <w:keepNext/>
      <w:numPr>
        <w:ilvl w:val="1"/>
        <w:numId w:val="2"/>
      </w:numPr>
      <w:spacing w:before="240" w:after="240"/>
      <w:ind w:left="0" w:firstLine="0"/>
      <w:outlineLvl w:val="1"/>
    </w:pPr>
    <w:rPr>
      <w:b/>
      <w:szCs w:val="20"/>
    </w:rPr>
  </w:style>
  <w:style w:type="paragraph" w:styleId="Heading3">
    <w:name w:val="heading 3"/>
    <w:basedOn w:val="Normal"/>
    <w:next w:val="BodyText"/>
    <w:uiPriority w:val="9"/>
    <w:semiHidden/>
    <w:unhideWhenUsed/>
    <w:qFormat/>
    <w:pPr>
      <w:keepNext/>
      <w:numPr>
        <w:ilvl w:val="2"/>
        <w:numId w:val="2"/>
      </w:numPr>
      <w:spacing w:before="240" w:after="240"/>
      <w:ind w:left="0" w:firstLine="0"/>
      <w:outlineLvl w:val="2"/>
    </w:pPr>
    <w:rPr>
      <w:b/>
      <w:bCs/>
      <w:i/>
      <w:szCs w:val="20"/>
    </w:rPr>
  </w:style>
  <w:style w:type="paragraph" w:styleId="Heading4">
    <w:name w:val="heading 4"/>
    <w:basedOn w:val="Normal"/>
    <w:next w:val="BodyText"/>
    <w:uiPriority w:val="9"/>
    <w:semiHidden/>
    <w:unhideWhenUsed/>
    <w:qFormat/>
    <w:pPr>
      <w:keepNext/>
      <w:widowControl w:val="0"/>
      <w:numPr>
        <w:ilvl w:val="3"/>
        <w:numId w:val="2"/>
      </w:numPr>
      <w:spacing w:before="240" w:after="240"/>
      <w:ind w:left="0" w:firstLine="0"/>
      <w:outlineLvl w:val="3"/>
    </w:pPr>
    <w:rPr>
      <w:b/>
      <w:bCs/>
      <w:szCs w:val="20"/>
    </w:rPr>
  </w:style>
  <w:style w:type="paragraph" w:styleId="Heading5">
    <w:name w:val="heading 5"/>
    <w:basedOn w:val="Normal"/>
    <w:next w:val="BodyText"/>
    <w:uiPriority w:val="9"/>
    <w:semiHidden/>
    <w:unhideWhenUsed/>
    <w:qFormat/>
    <w:pPr>
      <w:keepNext/>
      <w:numPr>
        <w:ilvl w:val="4"/>
        <w:numId w:val="2"/>
      </w:numPr>
      <w:spacing w:before="240" w:after="240"/>
      <w:ind w:left="0" w:firstLine="0"/>
      <w:outlineLvl w:val="4"/>
    </w:pPr>
    <w:rPr>
      <w:b/>
      <w:bCs/>
      <w:i/>
      <w:iCs/>
      <w:szCs w:val="26"/>
    </w:rPr>
  </w:style>
  <w:style w:type="paragraph" w:styleId="Heading6">
    <w:name w:val="heading 6"/>
    <w:basedOn w:val="Normal"/>
    <w:next w:val="BodyText"/>
    <w:uiPriority w:val="9"/>
    <w:semiHidden/>
    <w:unhideWhenUsed/>
    <w:qFormat/>
    <w:pPr>
      <w:keepNext/>
      <w:numPr>
        <w:ilvl w:val="5"/>
        <w:numId w:val="2"/>
      </w:numPr>
      <w:spacing w:before="240" w:after="240"/>
      <w:ind w:left="0" w:firstLine="0"/>
      <w:outlineLvl w:val="5"/>
    </w:pPr>
    <w:rPr>
      <w:b/>
      <w:bCs/>
      <w:szCs w:val="22"/>
    </w:rPr>
  </w:style>
  <w:style w:type="paragraph" w:styleId="Heading7">
    <w:name w:val="heading 7"/>
    <w:basedOn w:val="Normal"/>
    <w:next w:val="BodyText"/>
    <w:pPr>
      <w:keepNext/>
      <w:numPr>
        <w:ilvl w:val="6"/>
        <w:numId w:val="2"/>
      </w:numPr>
      <w:spacing w:before="240" w:after="240"/>
      <w:ind w:left="0" w:firstLine="0"/>
      <w:outlineLvl w:val="6"/>
    </w:pPr>
  </w:style>
  <w:style w:type="paragraph" w:styleId="Heading8">
    <w:name w:val="heading 8"/>
    <w:basedOn w:val="Normal"/>
    <w:next w:val="BodyText"/>
    <w:pPr>
      <w:keepNext/>
      <w:numPr>
        <w:ilvl w:val="7"/>
        <w:numId w:val="2"/>
      </w:numPr>
      <w:spacing w:before="240" w:after="240"/>
      <w:ind w:left="0" w:firstLine="0"/>
      <w:outlineLvl w:val="7"/>
    </w:pPr>
    <w:rPr>
      <w:i/>
      <w:iCs/>
    </w:rPr>
  </w:style>
  <w:style w:type="paragraph" w:styleId="Heading9">
    <w:name w:val="heading 9"/>
    <w:basedOn w:val="Normal"/>
    <w:next w:val="BodyText"/>
    <w:pPr>
      <w:keepNext/>
      <w:numPr>
        <w:ilvl w:val="8"/>
        <w:numId w:val="2"/>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Pr>
      <w:rFonts w:ascii="Arial" w:hAnsi="Arial"/>
      <w:b/>
      <w:bCs/>
    </w:rPr>
  </w:style>
  <w:style w:type="paragraph" w:styleId="Footer">
    <w:name w:val="footer"/>
    <w:basedOn w:val="Normal"/>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sz w:val="24"/>
      <w:szCs w:val="24"/>
    </w:rPr>
  </w:style>
  <w:style w:type="paragraph" w:customStyle="1" w:styleId="TXUHeader">
    <w:name w:val="TXUHeader"/>
    <w:basedOn w:val="TXUNormal"/>
    <w:pPr>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tabs>
        <w:tab w:val="num" w:pos="720"/>
      </w:tabs>
      <w:spacing w:after="180"/>
      <w:ind w:left="432" w:hanging="432"/>
    </w:pPr>
    <w:rPr>
      <w:szCs w:val="20"/>
    </w:rPr>
  </w:style>
  <w:style w:type="paragraph" w:customStyle="1" w:styleId="NormalArial">
    <w:name w:val="Normal+Arial"/>
    <w:basedOn w:val="Normal"/>
    <w:rPr>
      <w:rFonts w:ascii="Arial" w:hAnsi="Arial"/>
    </w:rPr>
  </w:style>
  <w:style w:type="table" w:customStyle="1" w:styleId="BoxedLanguage">
    <w:name w:val="Boxed Language"/>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style>
  <w:style w:type="paragraph" w:customStyle="1" w:styleId="BulletIndent">
    <w:name w:val="Bullet Indent"/>
    <w:basedOn w:val="Normal"/>
    <w:pPr>
      <w:tabs>
        <w:tab w:val="num" w:pos="720"/>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table" w:customStyle="1" w:styleId="FormulaVariableTable">
    <w:name w:val="Formula Variable Table"/>
    <w:basedOn w:val="TableNormal"/>
    <w:pPr>
      <w:suppressAutoHyphens/>
      <w:spacing w:line="1" w:lineRule="atLeast"/>
      <w:ind w:leftChars="-1" w:left="-1" w:hangingChars="1" w:hanging="1"/>
      <w:textDirection w:val="btLr"/>
      <w:textAlignment w:val="top"/>
      <w:outlineLvl w:val="0"/>
    </w:pPr>
    <w:rPr>
      <w:position w:val="-1"/>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H2">
    <w:name w:val="H2"/>
    <w:basedOn w:val="Heading2"/>
    <w:next w:val="BodyText"/>
    <w:link w:val="H2Char"/>
    <w:pPr>
      <w:numPr>
        <w:ilvl w:val="0"/>
        <w:numId w:val="0"/>
      </w:numPr>
      <w:ind w:leftChars="-1" w:left="900" w:hangingChars="1" w:hanging="900"/>
    </w:pPr>
  </w:style>
  <w:style w:type="paragraph" w:customStyle="1" w:styleId="H3">
    <w:name w:val="H3"/>
    <w:basedOn w:val="Heading3"/>
    <w:next w:val="BodyText"/>
    <w:pPr>
      <w:numPr>
        <w:ilvl w:val="0"/>
        <w:numId w:val="0"/>
      </w:numPr>
      <w:ind w:leftChars="-1" w:left="1080" w:hangingChars="1" w:hanging="1080"/>
    </w:pPr>
  </w:style>
  <w:style w:type="paragraph" w:customStyle="1" w:styleId="H4">
    <w:name w:val="H4"/>
    <w:basedOn w:val="Heading4"/>
    <w:next w:val="BodyText"/>
    <w:pPr>
      <w:numPr>
        <w:ilvl w:val="0"/>
        <w:numId w:val="0"/>
      </w:numPr>
      <w:ind w:leftChars="-1" w:left="1260" w:hangingChars="1" w:hanging="1260"/>
    </w:pPr>
  </w:style>
  <w:style w:type="paragraph" w:customStyle="1" w:styleId="H5">
    <w:name w:val="H5"/>
    <w:basedOn w:val="Heading5"/>
    <w:next w:val="BodyText"/>
    <w:pPr>
      <w:numPr>
        <w:ilvl w:val="0"/>
        <w:numId w:val="0"/>
      </w:numPr>
      <w:ind w:leftChars="-1" w:left="1620" w:hangingChars="1" w:hanging="1620"/>
    </w:pPr>
  </w:style>
  <w:style w:type="paragraph" w:customStyle="1" w:styleId="H6">
    <w:name w:val="H6"/>
    <w:basedOn w:val="Heading6"/>
    <w:next w:val="BodyText"/>
    <w:pPr>
      <w:numPr>
        <w:ilvl w:val="0"/>
        <w:numId w:val="0"/>
      </w:numPr>
      <w:ind w:leftChars="-1" w:left="1800" w:hangingChars="1" w:hanging="1800"/>
    </w:pPr>
  </w:style>
  <w:style w:type="paragraph" w:customStyle="1" w:styleId="H7">
    <w:name w:val="H7"/>
    <w:basedOn w:val="Heading7"/>
    <w:next w:val="BodyText"/>
    <w:pPr>
      <w:numPr>
        <w:ilvl w:val="0"/>
        <w:numId w:val="0"/>
      </w:numPr>
      <w:ind w:leftChars="-1" w:left="1980" w:hangingChars="1" w:hanging="1980"/>
    </w:pPr>
    <w:rPr>
      <w:b/>
      <w:i/>
    </w:rPr>
  </w:style>
  <w:style w:type="paragraph" w:customStyle="1" w:styleId="H8">
    <w:name w:val="H8"/>
    <w:basedOn w:val="Heading8"/>
    <w:next w:val="BodyText"/>
    <w:pPr>
      <w:numPr>
        <w:ilvl w:val="0"/>
        <w:numId w:val="0"/>
      </w:numPr>
      <w:ind w:leftChars="-1" w:left="2160" w:hangingChars="1" w:hanging="2160"/>
    </w:pPr>
    <w:rPr>
      <w:b/>
      <w:i w:val="0"/>
    </w:rPr>
  </w:style>
  <w:style w:type="paragraph" w:customStyle="1" w:styleId="H9">
    <w:name w:val="H9"/>
    <w:basedOn w:val="Heading9"/>
    <w:next w:val="BodyText"/>
    <w:pPr>
      <w:numPr>
        <w:ilvl w:val="0"/>
        <w:numId w:val="0"/>
      </w:numPr>
      <w:ind w:leftChars="-1" w:left="2340" w:hangingChars="1"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customStyle="1" w:styleId="List1">
    <w:name w:val="List1"/>
    <w:aliases w:val="Char2 Char Char Char Char,Char2 Char"/>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1"/>
    <w:pPr>
      <w:ind w:firstLine="0"/>
    </w:pPr>
  </w:style>
  <w:style w:type="character" w:styleId="PageNumber">
    <w:name w:val="page number"/>
    <w:rPr>
      <w:w w:val="100"/>
      <w:position w:val="-1"/>
      <w:effect w:val="none"/>
      <w:vertAlign w:val="baseline"/>
      <w:cs w:val="0"/>
      <w:em w:val="none"/>
    </w:r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0" w:firstLine="0"/>
    </w:p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noProof/>
      <w:sz w:val="18"/>
      <w:szCs w:val="18"/>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noProof/>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table" w:customStyle="1" w:styleId="VariableTable">
    <w:name w:val="Variable Table"/>
    <w:basedOn w:val="TableNormal"/>
    <w:pPr>
      <w:suppressAutoHyphens/>
      <w:spacing w:line="1" w:lineRule="atLeast"/>
      <w:ind w:leftChars="-1" w:left="-1" w:hangingChars="1" w:hanging="1"/>
      <w:textDirection w:val="btLr"/>
      <w:textAlignment w:val="top"/>
      <w:outlineLvl w:val="0"/>
    </w:pPr>
    <w:rPr>
      <w:position w:val="-1"/>
    </w:rPr>
    <w:tblPr/>
  </w:style>
  <w:style w:type="paragraph" w:styleId="BalloonText">
    <w:name w:val="Balloon Text"/>
    <w:basedOn w:val="Normal"/>
    <w:rPr>
      <w:rFonts w:ascii="Tahoma" w:hAnsi="Tahoma" w:cs="Tahoma"/>
      <w:sz w:val="16"/>
      <w:szCs w:val="16"/>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NormalArialChar">
    <w:name w:val="Normal+Arial Char"/>
    <w:rPr>
      <w:rFonts w:ascii="Arial" w:hAnsi="Arial"/>
      <w:w w:val="100"/>
      <w:position w:val="-1"/>
      <w:sz w:val="24"/>
      <w:szCs w:val="24"/>
      <w:effect w:val="none"/>
      <w:vertAlign w:val="baseline"/>
      <w:cs w:val="0"/>
      <w:em w:val="none"/>
      <w:lang w:val="en-US" w:eastAsia="en-US" w:bidi="ar-SA"/>
    </w:rPr>
  </w:style>
  <w:style w:type="character" w:styleId="FollowedHyperlink">
    <w:name w:val="FollowedHyperlink"/>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style>
  <w:style w:type="character" w:customStyle="1" w:styleId="ListChar">
    <w:name w:val="List Char"/>
    <w:aliases w:val="Char2 Char Char Char Char Char,Char2 Char Char"/>
    <w:rPr>
      <w:w w:val="100"/>
      <w:position w:val="-1"/>
      <w:sz w:val="24"/>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UnresolvedMention">
    <w:name w:val="Unresolved Mention"/>
    <w:uiPriority w:val="99"/>
    <w:semiHidden/>
    <w:unhideWhenUsed/>
    <w:rsid w:val="00960D20"/>
    <w:rPr>
      <w:color w:val="605E5C"/>
      <w:shd w:val="clear" w:color="auto" w:fill="E1DFDD"/>
    </w:rPr>
  </w:style>
  <w:style w:type="paragraph" w:styleId="List">
    <w:name w:val="List"/>
    <w:basedOn w:val="Normal"/>
    <w:uiPriority w:val="99"/>
    <w:semiHidden/>
    <w:unhideWhenUsed/>
    <w:rsid w:val="007B561C"/>
    <w:pPr>
      <w:ind w:left="360" w:hanging="360"/>
      <w:contextualSpacing/>
    </w:pPr>
  </w:style>
  <w:style w:type="character" w:customStyle="1" w:styleId="H2Char">
    <w:name w:val="H2 Char"/>
    <w:link w:val="H2"/>
    <w:rsid w:val="007B561C"/>
    <w:rPr>
      <w:b/>
      <w:position w:val="-1"/>
      <w:sz w:val="24"/>
    </w:rPr>
  </w:style>
  <w:style w:type="paragraph" w:customStyle="1" w:styleId="BodyTextNumbered">
    <w:name w:val="Body Text Numbered"/>
    <w:basedOn w:val="BodyText"/>
    <w:link w:val="BodyTextNumberedChar1"/>
    <w:rsid w:val="007B561C"/>
    <w:pPr>
      <w:suppressAutoHyphens w:val="0"/>
      <w:spacing w:line="240" w:lineRule="auto"/>
      <w:ind w:leftChars="0" w:left="720" w:firstLineChars="0" w:hanging="720"/>
      <w:textDirection w:val="lrTb"/>
      <w:textAlignment w:val="auto"/>
      <w:outlineLvl w:val="9"/>
    </w:pPr>
    <w:rPr>
      <w:iCs/>
      <w:position w:val="0"/>
      <w:szCs w:val="20"/>
    </w:rPr>
  </w:style>
  <w:style w:type="character" w:customStyle="1" w:styleId="BodyTextNumberedChar1">
    <w:name w:val="Body Text Numbered Char1"/>
    <w:link w:val="BodyTextNumbered"/>
    <w:rsid w:val="007B561C"/>
    <w:rPr>
      <w:iCs/>
      <w:sz w:val="24"/>
    </w:rPr>
  </w:style>
  <w:style w:type="character" w:customStyle="1" w:styleId="HeaderChar">
    <w:name w:val="Header Char"/>
    <w:link w:val="Header"/>
    <w:rsid w:val="00584B25"/>
    <w:rPr>
      <w:rFonts w:ascii="Arial" w:hAnsi="Arial"/>
      <w:b/>
      <w:bCs/>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rcot.com/files/docs/2018/12/13/ERCOT_Strategic_Plan_2019-2023.pdf" TargetMode="External"/><Relationship Id="rId18" Type="http://schemas.openxmlformats.org/officeDocument/2006/relationships/oleObject" Target="embeddings/oleObject6.bin"/><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mailto:Martha.henson@oncor.com" TargetMode="External"/><Relationship Id="rId4" Type="http://schemas.openxmlformats.org/officeDocument/2006/relationships/styles" Target="styles.xml"/><Relationship Id="rId9" Type="http://schemas.openxmlformats.org/officeDocument/2006/relationships/hyperlink" Target="https://www.ercot.com/mktrules/issues/NPRR1151" TargetMode="External"/><Relationship Id="rId14" Type="http://schemas.openxmlformats.org/officeDocument/2006/relationships/image" Target="media/image2.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6NANrqGHlxwo3iRm3AJyuQ+Cww==">AMUW2mUwxHXeUItploW7ebPswCcspmj2v2qV7DWIzUBq5xBTPi12mT8xzZPqjoQkJBnflrFYxgXXFMBvsd8HPivJ8RWD7tho5sHAP5HadVp7C2n+Acj1sqCPGaNXskMIqvi7dN7DrHke6RuOunVWSsCZQA61pAHBzcXfu35Y1SUo05suqFK+qwu3+q4AZlsR9WkMFeoS855X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0402C8-F209-4757-A03E-015585C9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cp:lastModifiedBy>ERCOT</cp:lastModifiedBy>
  <cp:revision>5</cp:revision>
  <dcterms:created xsi:type="dcterms:W3CDTF">2023-01-24T14:53:00Z</dcterms:created>
  <dcterms:modified xsi:type="dcterms:W3CDTF">2023-02-21T14:44:00Z</dcterms:modified>
</cp:coreProperties>
</file>